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ind w:right="46"/>
        <w:jc w:val="center"/>
        <w:rPr>
          <w:rFonts w:ascii="黑体" w:hAnsi="黑体" w:eastAsia="黑体" w:cs="黑体"/>
          <w:color w:val="000000"/>
          <w:kern w:val="0"/>
          <w:sz w:val="44"/>
          <w:szCs w:val="44"/>
        </w:rPr>
      </w:pPr>
      <w:bookmarkStart w:id="0" w:name="_Toc119485836"/>
      <w:r>
        <w:rPr>
          <w:rFonts w:hint="eastAsia" w:ascii="黑体" w:hAnsi="黑体" w:eastAsia="黑体" w:cs="黑体"/>
          <w:b/>
          <w:bCs/>
          <w:kern w:val="44"/>
          <w:sz w:val="44"/>
          <w:szCs w:val="44"/>
        </w:rPr>
        <w:t>构建强大的公共卫生体系</w:t>
      </w:r>
      <w:bookmarkEnd w:id="0"/>
    </w:p>
    <w:p>
      <w:pPr>
        <w:spacing w:line="480" w:lineRule="auto"/>
        <w:jc w:val="center"/>
        <w:rPr>
          <w:rFonts w:ascii="仿宋" w:hAnsi="仿宋" w:eastAsia="仿宋" w:cs="仿宋"/>
          <w:sz w:val="28"/>
          <w:szCs w:val="28"/>
        </w:rPr>
      </w:pPr>
      <w:r>
        <w:rPr>
          <w:rFonts w:hint="eastAsia" w:ascii="仿宋" w:hAnsi="仿宋" w:eastAsia="仿宋" w:cs="仿宋"/>
          <w:sz w:val="28"/>
          <w:szCs w:val="28"/>
        </w:rPr>
        <w:t>姚建红</w:t>
      </w:r>
      <w:r>
        <w:rPr>
          <w:rFonts w:hint="eastAsia" w:ascii="仿宋" w:hAnsi="仿宋" w:eastAsia="仿宋" w:cs="仿宋"/>
          <w:sz w:val="28"/>
          <w:szCs w:val="28"/>
          <w:vertAlign w:val="superscript"/>
          <w:lang w:val="en-US" w:eastAsia="zh-CN"/>
        </w:rPr>
        <w:t>*</w:t>
      </w:r>
      <w:r>
        <w:rPr>
          <w:rFonts w:hint="eastAsia" w:ascii="仿宋" w:hAnsi="仿宋" w:eastAsia="仿宋" w:cs="仿宋"/>
          <w:sz w:val="28"/>
          <w:szCs w:val="28"/>
          <w:vertAlign w:val="superscript"/>
        </w:rPr>
        <w:t>1</w:t>
      </w:r>
      <w:r>
        <w:rPr>
          <w:rFonts w:hint="eastAsia" w:ascii="仿宋" w:hAnsi="仿宋" w:eastAsia="仿宋" w:cs="仿宋"/>
          <w:sz w:val="28"/>
          <w:szCs w:val="28"/>
          <w:vertAlign w:val="superscript"/>
          <w:lang w:eastAsia="zh-CN"/>
        </w:rPr>
        <w:t>，</w:t>
      </w:r>
      <w:r>
        <w:rPr>
          <w:rFonts w:hint="eastAsia" w:ascii="仿宋" w:hAnsi="仿宋" w:eastAsia="仿宋" w:cs="仿宋"/>
          <w:sz w:val="28"/>
          <w:szCs w:val="28"/>
          <w:vertAlign w:val="superscript"/>
          <w:lang w:val="en-US" w:eastAsia="zh-CN"/>
        </w:rPr>
        <w:t>2</w:t>
      </w:r>
      <w:r>
        <w:rPr>
          <w:rFonts w:hint="eastAsia" w:ascii="仿宋" w:hAnsi="仿宋" w:eastAsia="仿宋" w:cs="仿宋"/>
          <w:sz w:val="28"/>
          <w:szCs w:val="28"/>
        </w:rPr>
        <w:t xml:space="preserve"> 李建</w:t>
      </w:r>
      <w:r>
        <w:rPr>
          <w:rFonts w:hint="eastAsia" w:ascii="仿宋" w:hAnsi="仿宋" w:eastAsia="仿宋" w:cs="仿宋"/>
          <w:sz w:val="28"/>
          <w:szCs w:val="28"/>
          <w:vertAlign w:val="superscript"/>
        </w:rPr>
        <w:t>2</w:t>
      </w:r>
      <w:r>
        <w:rPr>
          <w:rFonts w:hint="eastAsia" w:ascii="仿宋" w:hAnsi="仿宋" w:eastAsia="仿宋" w:cs="仿宋"/>
          <w:sz w:val="28"/>
          <w:szCs w:val="28"/>
        </w:rPr>
        <w:t xml:space="preserve"> 秦盼盼</w:t>
      </w:r>
      <w:r>
        <w:rPr>
          <w:rFonts w:hint="eastAsia" w:ascii="仿宋" w:hAnsi="仿宋" w:eastAsia="仿宋" w:cs="仿宋"/>
          <w:sz w:val="28"/>
          <w:szCs w:val="28"/>
          <w:vertAlign w:val="superscript"/>
        </w:rPr>
        <w:t>3</w:t>
      </w:r>
      <w:r>
        <w:rPr>
          <w:rFonts w:hint="eastAsia" w:ascii="仿宋" w:hAnsi="仿宋" w:eastAsia="仿宋" w:cs="仿宋"/>
          <w:sz w:val="28"/>
          <w:szCs w:val="28"/>
        </w:rPr>
        <w:t xml:space="preserve"> 胡红濮</w:t>
      </w:r>
      <w:r>
        <w:rPr>
          <w:rFonts w:hint="eastAsia" w:ascii="仿宋" w:hAnsi="仿宋" w:eastAsia="仿宋" w:cs="仿宋"/>
          <w:sz w:val="28"/>
          <w:szCs w:val="28"/>
          <w:vertAlign w:val="superscript"/>
        </w:rPr>
        <w:t>2</w:t>
      </w:r>
      <w:r>
        <w:rPr>
          <w:rFonts w:hint="eastAsia" w:ascii="仿宋" w:hAnsi="仿宋" w:eastAsia="仿宋" w:cs="仿宋"/>
          <w:sz w:val="28"/>
          <w:szCs w:val="28"/>
          <w:vertAlign w:val="superscript"/>
          <w:lang w:val="en-US" w:eastAsia="zh-CN"/>
        </w:rPr>
        <w:t>,3</w:t>
      </w:r>
      <w:r>
        <w:rPr>
          <w:rFonts w:hint="eastAsia" w:ascii="仿宋" w:hAnsi="仿宋" w:eastAsia="仿宋" w:cs="仿宋"/>
          <w:sz w:val="28"/>
          <w:szCs w:val="28"/>
        </w:rPr>
        <w:t xml:space="preserve">  </w:t>
      </w:r>
    </w:p>
    <w:p>
      <w:pPr>
        <w:widowControl/>
        <w:spacing w:line="240" w:lineRule="auto"/>
        <w:ind w:firstLine="0" w:firstLineChars="0"/>
        <w:jc w:val="left"/>
        <w:rPr>
          <w:rFonts w:hint="eastAsia" w:ascii="Times New Roman" w:hAnsi="Times New Roman" w:eastAsia="仿宋_GB2312" w:cs="Times New Roman"/>
          <w:color w:val="auto"/>
          <w:sz w:val="28"/>
          <w:szCs w:val="28"/>
        </w:rPr>
      </w:pPr>
      <w:r>
        <w:rPr>
          <w:rFonts w:hint="eastAsia" w:ascii="仿宋" w:hAnsi="仿宋" w:eastAsia="仿宋" w:cs="仿宋"/>
          <w:sz w:val="21"/>
          <w:szCs w:val="21"/>
        </w:rPr>
        <w:t>1.中国医学科学院</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北京协和医学院  2.中国医学科学院</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北京协和医学院马克思主义学院</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 xml:space="preserve">人文和社会科学学院 </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3.中国医学科学院医学信息研究所</w:t>
      </w:r>
    </w:p>
    <w:p>
      <w:pPr>
        <w:widowControl/>
        <w:spacing w:line="360" w:lineRule="auto"/>
        <w:ind w:firstLine="1440" w:firstLineChars="600"/>
        <w:jc w:val="left"/>
        <w:rPr>
          <w:rFonts w:hint="eastAsia" w:ascii="Times New Roman" w:hAnsi="Times New Roman" w:eastAsia="仿宋_GB2312" w:cs="Times New Roman"/>
          <w:color w:val="auto"/>
          <w:sz w:val="28"/>
          <w:szCs w:val="28"/>
        </w:rPr>
      </w:pP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sz w:val="24"/>
          <w:szCs w:val="24"/>
        </w:rPr>
        <w:t>基金支持:国家社会科学基金重点项目 （22AZD089）</w:t>
      </w:r>
    </w:p>
    <w:p>
      <w:pPr>
        <w:widowControl/>
        <w:spacing w:line="360" w:lineRule="auto"/>
        <w:ind w:right="46" w:firstLine="560" w:firstLineChars="200"/>
        <w:rPr>
          <w:rFonts w:hint="eastAsia" w:ascii="Times New Roman" w:hAnsi="Times New Roman" w:eastAsia="仿宋_GB2312" w:cs="Times New Roman"/>
          <w:b w:val="0"/>
          <w:bCs w:val="0"/>
          <w:color w:val="auto"/>
          <w:sz w:val="28"/>
          <w:szCs w:val="28"/>
          <w:lang w:val="en-US" w:eastAsia="zh-CN"/>
        </w:rPr>
      </w:pPr>
      <w:r>
        <w:rPr>
          <w:rFonts w:hint="eastAsia" w:ascii="Times New Roman" w:hAnsi="Times New Roman" w:eastAsia="仿宋_GB2312" w:cs="Times New Roman"/>
          <w:color w:val="auto"/>
          <w:sz w:val="28"/>
          <w:szCs w:val="28"/>
        </w:rPr>
        <w:t>【摘要】</w:t>
      </w:r>
      <w:r>
        <w:rPr>
          <w:rFonts w:hint="eastAsia" w:ascii="Times New Roman" w:hAnsi="Times New Roman" w:eastAsia="仿宋_GB2312" w:cs="Times New Roman"/>
          <w:b w:val="0"/>
          <w:bCs w:val="0"/>
          <w:color w:val="auto"/>
          <w:sz w:val="28"/>
          <w:szCs w:val="28"/>
          <w:lang w:val="en-US" w:eastAsia="zh-CN"/>
        </w:rPr>
        <w:t>本文从公共卫生跨部门协同模式需要进一步完善、突发公共卫生事件早期识别能力有待提升、传染病监测预警能力有待增强、信息化支撑作用尚未有效显现、人才队伍有待加强等方面提出当前公共卫生体系建设中的问题与挑战。从完善疾病预防控制体系，健全公共卫生风险响应机制、筑牢国家生物安全体系、信息化支撑公共卫生体系、建设高水平公共卫生学院等方面提出新时代构建强大的公共卫生应急体系实现路径。</w:t>
      </w:r>
    </w:p>
    <w:p>
      <w:pPr>
        <w:widowControl/>
        <w:spacing w:line="360" w:lineRule="auto"/>
        <w:ind w:left="46" w:right="46" w:firstLine="607" w:firstLineChars="217"/>
        <w:rPr>
          <w:rFonts w:ascii="仿宋" w:hAnsi="仿宋" w:eastAsia="仿宋" w:cs="仿宋"/>
          <w:color w:val="000000"/>
          <w:kern w:val="0"/>
          <w:sz w:val="30"/>
          <w:szCs w:val="30"/>
        </w:rPr>
      </w:pPr>
      <w:r>
        <w:rPr>
          <w:rFonts w:hint="eastAsia" w:ascii="Times New Roman" w:hAnsi="Times New Roman" w:eastAsia="仿宋_GB2312" w:cs="Times New Roman"/>
          <w:color w:val="auto"/>
          <w:sz w:val="28"/>
          <w:szCs w:val="28"/>
        </w:rPr>
        <w:t>【关键词】</w:t>
      </w:r>
      <w:r>
        <w:rPr>
          <w:rFonts w:hint="eastAsia" w:ascii="仿宋" w:hAnsi="仿宋" w:eastAsia="仿宋" w:cs="仿宋"/>
          <w:color w:val="000000"/>
          <w:kern w:val="0"/>
          <w:sz w:val="30"/>
          <w:szCs w:val="30"/>
        </w:rPr>
        <w:t xml:space="preserve">公共卫生；公共卫生体系；智慧化； </w:t>
      </w:r>
    </w:p>
    <w:p>
      <w:pPr>
        <w:widowControl/>
        <w:spacing w:line="340" w:lineRule="exact"/>
        <w:ind w:left="45" w:right="45" w:firstLine="651" w:firstLineChars="217"/>
        <w:jc w:val="center"/>
        <w:rPr>
          <w:rFonts w:ascii="仿宋" w:hAnsi="仿宋" w:eastAsia="仿宋" w:cs="仿宋"/>
          <w:color w:val="000000"/>
          <w:kern w:val="0"/>
          <w:sz w:val="30"/>
          <w:szCs w:val="30"/>
        </w:rPr>
      </w:pPr>
    </w:p>
    <w:p>
      <w:pPr>
        <w:widowControl/>
        <w:spacing w:line="340" w:lineRule="exact"/>
        <w:ind w:left="45" w:right="45" w:firstLine="607" w:firstLineChars="217"/>
        <w:jc w:val="left"/>
        <w:rPr>
          <w:rFonts w:ascii="Times New Roman" w:hAnsi="Times New Roman" w:eastAsia="仿宋" w:cs="Times New Roman"/>
          <w:color w:val="000000"/>
          <w:kern w:val="0"/>
          <w:sz w:val="28"/>
          <w:szCs w:val="28"/>
        </w:rPr>
      </w:pPr>
      <w:r>
        <w:rPr>
          <w:rFonts w:ascii="Times New Roman" w:hAnsi="Times New Roman" w:eastAsia="仿宋" w:cs="Times New Roman"/>
          <w:color w:val="000000"/>
          <w:kern w:val="0"/>
          <w:sz w:val="28"/>
          <w:szCs w:val="28"/>
        </w:rPr>
        <w:t>Research on the Implementation Path of Building a Strong Public Health System</w:t>
      </w:r>
    </w:p>
    <w:p>
      <w:pPr>
        <w:keepNext w:val="0"/>
        <w:keepLines w:val="0"/>
        <w:pageBreakBefore w:val="0"/>
        <w:widowControl w:val="0"/>
        <w:kinsoku/>
        <w:wordWrap/>
        <w:overflowPunct/>
        <w:topLinePunct w:val="0"/>
        <w:autoSpaceDE/>
        <w:autoSpaceDN/>
        <w:bidi w:val="0"/>
        <w:adjustRightInd/>
        <w:snapToGrid/>
        <w:spacing w:line="340" w:lineRule="exact"/>
        <w:ind w:firstLine="482" w:firstLineChars="200"/>
        <w:textAlignment w:val="auto"/>
        <w:rPr>
          <w:rFonts w:hint="default" w:ascii="Times New Roman" w:hAnsi="Times New Roman" w:eastAsia="仿宋_GB2312" w:cs="Times New Roman"/>
          <w:b w:val="0"/>
          <w:bCs w:val="0"/>
          <w:color w:val="auto"/>
          <w:sz w:val="24"/>
          <w:szCs w:val="24"/>
        </w:rPr>
      </w:pPr>
      <w:r>
        <w:rPr>
          <w:rFonts w:hint="eastAsia" w:ascii="Times New Roman" w:hAnsi="Times New Roman" w:eastAsia="仿宋_GB2312" w:cs="Times New Roman"/>
          <w:b/>
          <w:bCs/>
          <w:color w:val="auto"/>
          <w:sz w:val="24"/>
          <w:szCs w:val="24"/>
        </w:rPr>
        <w:t>【</w:t>
      </w:r>
      <w:r>
        <w:rPr>
          <w:rFonts w:ascii="Times New Roman" w:hAnsi="Times New Roman" w:eastAsia="仿宋_GB2312" w:cs="Times New Roman"/>
          <w:b/>
          <w:bCs/>
          <w:color w:val="auto"/>
          <w:sz w:val="24"/>
          <w:szCs w:val="24"/>
        </w:rPr>
        <w:t>Abstract</w:t>
      </w:r>
      <w:r>
        <w:rPr>
          <w:rFonts w:hint="eastAsia" w:ascii="Times New Roman" w:hAnsi="Times New Roman" w:eastAsia="仿宋_GB2312" w:cs="Times New Roman"/>
          <w:b/>
          <w:bCs/>
          <w:color w:val="auto"/>
          <w:sz w:val="24"/>
          <w:szCs w:val="24"/>
        </w:rPr>
        <w:t>】</w:t>
      </w:r>
      <w:r>
        <w:rPr>
          <w:rFonts w:hint="default" w:ascii="Times New Roman" w:hAnsi="Times New Roman" w:eastAsia="仿宋_GB2312" w:cs="Times New Roman"/>
          <w:b w:val="0"/>
          <w:bCs w:val="0"/>
          <w:color w:val="auto"/>
          <w:sz w:val="24"/>
          <w:szCs w:val="24"/>
        </w:rPr>
        <w:t xml:space="preserve"> This paper puts forward the current problems and challenges from the aspects of public health cross-sectoral collaboration mode needing further improvement, early identification ability of public health emergencies is insufficient, monitoring and early warning ability of infectious diseases needs to be strengthened, information support has not yet been effectively shown, and talent team needs to be strengthened. The path to build a strong public health system in the new era is proposed from the aspects of improving the epidemic prevention and control system, perfecting the public health risk response mechanism, building a solid national biosafety system, supporting the public health system with information, and building a high-level public health college.</w:t>
      </w:r>
    </w:p>
    <w:p>
      <w:pPr>
        <w:keepNext w:val="0"/>
        <w:keepLines w:val="0"/>
        <w:pageBreakBefore w:val="0"/>
        <w:widowControl w:val="0"/>
        <w:kinsoku/>
        <w:wordWrap/>
        <w:overflowPunct/>
        <w:topLinePunct w:val="0"/>
        <w:autoSpaceDE/>
        <w:autoSpaceDN/>
        <w:bidi w:val="0"/>
        <w:adjustRightInd/>
        <w:snapToGrid/>
        <w:spacing w:line="340" w:lineRule="exact"/>
        <w:ind w:right="0" w:firstLine="480" w:firstLineChars="200"/>
        <w:textAlignment w:val="auto"/>
        <w:rPr>
          <w:rFonts w:hint="eastAsia" w:ascii="Times New Roman" w:hAnsi="Times New Roman" w:eastAsia="仿宋_GB2312" w:cs="Times New Roman"/>
          <w:b w:val="0"/>
          <w:bCs w:val="0"/>
          <w:color w:val="auto"/>
          <w:sz w:val="28"/>
          <w:szCs w:val="28"/>
          <w:lang w:val="en-US" w:eastAsia="zh-CN"/>
        </w:rPr>
      </w:pPr>
      <w:r>
        <w:rPr>
          <w:rFonts w:hint="eastAsia" w:ascii="Times New Roman" w:hAnsi="Times New Roman" w:eastAsia="仿宋_GB2312" w:cs="Times New Roman"/>
          <w:color w:val="auto"/>
          <w:sz w:val="24"/>
          <w:szCs w:val="24"/>
        </w:rPr>
        <w:t>【</w:t>
      </w:r>
      <w:r>
        <w:rPr>
          <w:rFonts w:ascii="Times New Roman" w:hAnsi="Times New Roman" w:eastAsia="仿宋_GB2312" w:cs="Times New Roman"/>
          <w:color w:val="auto"/>
          <w:sz w:val="24"/>
          <w:szCs w:val="24"/>
        </w:rPr>
        <w:t>Key</w:t>
      </w:r>
      <w:r>
        <w:rPr>
          <w:rFonts w:hint="eastAsia" w:ascii="Times New Roman" w:hAnsi="Times New Roman" w:eastAsia="仿宋_GB2312" w:cs="Times New Roman"/>
          <w:color w:val="auto"/>
          <w:sz w:val="24"/>
          <w:szCs w:val="24"/>
        </w:rPr>
        <w:t xml:space="preserve"> Words】</w:t>
      </w:r>
      <w:r>
        <w:rPr>
          <w:rFonts w:hint="default" w:ascii="Times New Roman" w:hAnsi="Times New Roman" w:eastAsia="仿宋_GB2312" w:cs="Times New Roman"/>
          <w:b w:val="0"/>
          <w:bCs w:val="0"/>
          <w:color w:val="auto"/>
          <w:sz w:val="24"/>
          <w:szCs w:val="24"/>
        </w:rPr>
        <w:t>Public health; Public health system; Intelligence</w:t>
      </w:r>
    </w:p>
    <w:p>
      <w:pPr>
        <w:keepNext w:val="0"/>
        <w:keepLines w:val="0"/>
        <w:pageBreakBefore w:val="0"/>
        <w:widowControl/>
        <w:kinsoku/>
        <w:wordWrap/>
        <w:overflowPunct/>
        <w:topLinePunct w:val="0"/>
        <w:autoSpaceDE/>
        <w:autoSpaceDN/>
        <w:bidi w:val="0"/>
        <w:adjustRightInd/>
        <w:snapToGrid/>
        <w:spacing w:line="400" w:lineRule="exact"/>
        <w:ind w:right="45" w:firstLine="560" w:firstLineChars="200"/>
        <w:textAlignment w:val="auto"/>
        <w:rPr>
          <w:rFonts w:hint="eastAsia" w:ascii="Times New Roman" w:hAnsi="Times New Roman" w:eastAsia="仿宋_GB2312" w:cs="Times New Roman"/>
          <w:b w:val="0"/>
          <w:bCs w:val="0"/>
          <w:color w:val="auto"/>
          <w:sz w:val="28"/>
          <w:szCs w:val="28"/>
          <w:lang w:val="en-US" w:eastAsia="zh-CN"/>
        </w:rPr>
      </w:pPr>
      <w:r>
        <w:rPr>
          <w:rFonts w:hint="eastAsia" w:ascii="Times New Roman" w:hAnsi="Times New Roman" w:eastAsia="仿宋_GB2312" w:cs="Times New Roman"/>
          <w:b w:val="0"/>
          <w:bCs w:val="0"/>
          <w:color w:val="auto"/>
          <w:sz w:val="28"/>
          <w:szCs w:val="28"/>
          <w:lang w:val="en-US" w:eastAsia="zh-CN"/>
        </w:rPr>
        <w:t>作者：姚建红,博士，研究员。中国医学科学院 北京协和医学院党委书记，副院校长。长期从事深化医改等方面的理论研究、实践推广、重大政策文件的起草工作、行政管理工作等。</w:t>
      </w:r>
    </w:p>
    <w:p>
      <w:pPr>
        <w:keepNext w:val="0"/>
        <w:keepLines w:val="0"/>
        <w:pageBreakBefore w:val="0"/>
        <w:widowControl/>
        <w:kinsoku/>
        <w:wordWrap/>
        <w:overflowPunct/>
        <w:topLinePunct w:val="0"/>
        <w:autoSpaceDE/>
        <w:autoSpaceDN/>
        <w:bidi w:val="0"/>
        <w:adjustRightInd/>
        <w:snapToGrid/>
        <w:spacing w:line="400" w:lineRule="exact"/>
        <w:ind w:right="45" w:firstLine="560" w:firstLineChars="200"/>
        <w:textAlignment w:val="auto"/>
        <w:rPr>
          <w:rFonts w:hint="default" w:ascii="Times New Roman" w:hAnsi="Times New Roman" w:eastAsia="仿宋_GB2312" w:cs="Times New Roman"/>
          <w:b w:val="0"/>
          <w:bCs w:val="0"/>
          <w:color w:val="auto"/>
          <w:sz w:val="28"/>
          <w:szCs w:val="28"/>
          <w:lang w:val="en-US" w:eastAsia="zh-CN"/>
        </w:rPr>
      </w:pPr>
      <w:r>
        <w:rPr>
          <w:rFonts w:hint="eastAsia" w:ascii="Times New Roman" w:hAnsi="Times New Roman" w:eastAsia="仿宋_GB2312" w:cs="Times New Roman"/>
          <w:b w:val="0"/>
          <w:bCs w:val="0"/>
          <w:color w:val="auto"/>
          <w:sz w:val="28"/>
          <w:szCs w:val="28"/>
          <w:lang w:val="en-US" w:eastAsia="zh-CN"/>
        </w:rPr>
        <w:t xml:space="preserve">通讯作者姚建红，邮箱：2810713435@qq.com </w:t>
      </w:r>
    </w:p>
    <w:p>
      <w:pPr>
        <w:keepNext w:val="0"/>
        <w:keepLines w:val="0"/>
        <w:pageBreakBefore w:val="0"/>
        <w:widowControl/>
        <w:kinsoku/>
        <w:wordWrap/>
        <w:overflowPunct/>
        <w:topLinePunct w:val="0"/>
        <w:autoSpaceDE/>
        <w:autoSpaceDN/>
        <w:bidi w:val="0"/>
        <w:adjustRightInd/>
        <w:snapToGrid/>
        <w:spacing w:line="400" w:lineRule="exact"/>
        <w:ind w:right="45" w:firstLine="560" w:firstLineChars="200"/>
        <w:textAlignment w:val="auto"/>
        <w:rPr>
          <w:rFonts w:hint="eastAsia" w:ascii="Times New Roman" w:hAnsi="Times New Roman" w:eastAsia="仿宋_GB2312" w:cs="Times New Roman"/>
          <w:b w:val="0"/>
          <w:bCs w:val="0"/>
          <w:color w:val="auto"/>
          <w:sz w:val="28"/>
          <w:szCs w:val="28"/>
          <w:lang w:val="en-US" w:eastAsia="zh-CN"/>
        </w:rPr>
      </w:pPr>
      <w:r>
        <w:rPr>
          <w:rFonts w:hint="eastAsia" w:ascii="Times New Roman" w:hAnsi="Times New Roman" w:eastAsia="仿宋_GB2312" w:cs="Times New Roman"/>
          <w:b w:val="0"/>
          <w:bCs w:val="0"/>
          <w:color w:val="auto"/>
          <w:sz w:val="28"/>
          <w:szCs w:val="28"/>
          <w:lang w:val="en-US" w:eastAsia="zh-CN"/>
        </w:rPr>
        <w:br w:type="page"/>
      </w:r>
    </w:p>
    <w:p>
      <w:pPr>
        <w:pStyle w:val="2"/>
        <w:ind w:firstLine="0" w:firstLineChars="0"/>
        <w:rPr>
          <w:rFonts w:ascii="仿宋" w:hAnsi="仿宋" w:cs="仿宋"/>
          <w:sz w:val="30"/>
          <w:szCs w:val="30"/>
        </w:rPr>
      </w:pPr>
      <w:r>
        <w:rPr>
          <w:rFonts w:hint="eastAsia" w:ascii="仿宋" w:hAnsi="仿宋" w:cs="仿宋"/>
          <w:sz w:val="30"/>
          <w:szCs w:val="30"/>
        </w:rPr>
        <w:t>1.引言</w:t>
      </w:r>
    </w:p>
    <w:p>
      <w:pPr>
        <w:pStyle w:val="4"/>
        <w:autoSpaceDE w:val="0"/>
        <w:autoSpaceDN w:val="0"/>
        <w:adjustRightInd w:val="0"/>
        <w:spacing w:line="360" w:lineRule="auto"/>
        <w:ind w:right="9" w:firstLine="600" w:firstLineChars="200"/>
        <w:jc w:val="both"/>
        <w:textAlignment w:val="baseline"/>
        <w:rPr>
          <w:rFonts w:ascii="仿宋" w:hAnsi="仿宋" w:eastAsia="仿宋" w:cs="仿宋"/>
          <w:kern w:val="0"/>
          <w:sz w:val="30"/>
          <w:szCs w:val="30"/>
        </w:rPr>
      </w:pPr>
      <w:r>
        <w:rPr>
          <w:rFonts w:hint="eastAsia" w:ascii="仿宋" w:hAnsi="仿宋" w:eastAsia="仿宋" w:cs="仿宋"/>
          <w:kern w:val="0"/>
          <w:sz w:val="30"/>
          <w:szCs w:val="30"/>
          <w:lang w:val="en-US" w:eastAsia="zh-CN"/>
        </w:rPr>
        <w:t>习</w:t>
      </w:r>
      <w:r>
        <w:rPr>
          <w:rFonts w:hint="eastAsia" w:ascii="仿宋" w:hAnsi="仿宋" w:eastAsia="仿宋" w:cs="仿宋"/>
          <w:kern w:val="0"/>
          <w:sz w:val="30"/>
          <w:szCs w:val="30"/>
          <w:lang w:val="en-US" w:eastAsia="zh-CN"/>
        </w:rPr>
        <w:t>近平</w:t>
      </w:r>
      <w:r>
        <w:rPr>
          <w:rFonts w:hint="eastAsia" w:ascii="仿宋" w:hAnsi="仿宋" w:eastAsia="仿宋" w:cs="仿宋"/>
          <w:kern w:val="0"/>
          <w:sz w:val="30"/>
          <w:szCs w:val="30"/>
          <w:lang w:val="en-US" w:eastAsia="zh-CN"/>
        </w:rPr>
        <w:t>总书记指出“</w:t>
      </w:r>
      <w:r>
        <w:rPr>
          <w:rFonts w:hint="eastAsia" w:ascii="仿宋" w:hAnsi="仿宋" w:eastAsia="仿宋" w:cs="仿宋"/>
          <w:color w:val="000000" w:themeColor="text1"/>
          <w:kern w:val="0"/>
          <w:sz w:val="30"/>
          <w:szCs w:val="30"/>
          <w:lang w:eastAsia="zh-CN"/>
          <w14:textFill>
            <w14:solidFill>
              <w14:schemeClr w14:val="tx1"/>
            </w14:solidFill>
          </w14:textFill>
        </w:rPr>
        <w:t>把健全公共卫生应急管理体系作为提升治理能力的重要一环，着力完善重大疫情防控体制机制，毫不放松抓好常态化疫情防控，全方位全周期保障人民健康”</w:t>
      </w:r>
      <w:r>
        <w:rPr>
          <w:rStyle w:val="12"/>
          <w:rFonts w:hint="eastAsia"/>
          <w:color w:val="000000" w:themeColor="text1"/>
          <w:sz w:val="28"/>
          <w:szCs w:val="24"/>
          <w:lang w:eastAsia="zh-CN"/>
          <w14:textFill>
            <w14:solidFill>
              <w14:schemeClr w14:val="tx1"/>
            </w14:solidFill>
          </w14:textFill>
        </w:rPr>
        <w:t>[</w:t>
      </w:r>
      <w:r>
        <w:rPr>
          <w:rStyle w:val="12"/>
          <w:rFonts w:hint="eastAsia"/>
          <w:color w:val="000000" w:themeColor="text1"/>
          <w:sz w:val="28"/>
          <w:szCs w:val="24"/>
          <w:lang w:eastAsia="zh-CN"/>
          <w14:textFill>
            <w14:solidFill>
              <w14:schemeClr w14:val="tx1"/>
            </w14:solidFill>
          </w14:textFill>
        </w:rPr>
        <w:endnoteReference w:id="0"/>
      </w:r>
      <w:r>
        <w:rPr>
          <w:rStyle w:val="12"/>
          <w:rFonts w:hint="eastAsia"/>
          <w:color w:val="000000" w:themeColor="text1"/>
          <w:sz w:val="28"/>
          <w:szCs w:val="24"/>
          <w:lang w:eastAsia="zh-CN"/>
          <w14:textFill>
            <w14:solidFill>
              <w14:schemeClr w14:val="tx1"/>
            </w14:solidFill>
          </w14:textFill>
        </w:rPr>
        <w:t>]</w:t>
      </w:r>
      <w:r>
        <w:rPr>
          <w:rFonts w:hint="eastAsia"/>
          <w:color w:val="000000" w:themeColor="text1"/>
          <w:sz w:val="28"/>
          <w:szCs w:val="24"/>
          <w:lang w:eastAsia="zh-CN"/>
          <w14:textFill>
            <w14:solidFill>
              <w14:schemeClr w14:val="tx1"/>
            </w14:solidFill>
          </w14:textFill>
        </w:rPr>
        <w:t>；“</w:t>
      </w:r>
      <w:r>
        <w:rPr>
          <w:rFonts w:hint="eastAsia" w:ascii="仿宋" w:hAnsi="仿宋" w:eastAsia="仿宋" w:cs="仿宋"/>
          <w:color w:val="000000" w:themeColor="text1"/>
          <w:sz w:val="30"/>
          <w:szCs w:val="30"/>
          <w:lang w:eastAsia="zh-CN"/>
          <w14:textFill>
            <w14:solidFill>
              <w14:schemeClr w14:val="tx1"/>
            </w14:solidFill>
          </w14:textFill>
        </w:rPr>
        <w:t>要把增强早期监测预警能力作为健全公共卫生体系当务之急</w:t>
      </w:r>
      <w:r>
        <w:rPr>
          <w:rFonts w:hint="eastAsia" w:ascii="仿宋" w:hAnsi="仿宋" w:eastAsia="仿宋" w:cs="仿宋"/>
          <w:color w:val="000000" w:themeColor="text1"/>
          <w:sz w:val="30"/>
          <w:szCs w:val="30"/>
          <w:lang w:eastAsia="zh-CN"/>
          <w14:textFill>
            <w14:solidFill>
              <w14:schemeClr w14:val="tx1"/>
            </w14:solidFill>
          </w14:textFill>
        </w:rPr>
        <w:t>；</w:t>
      </w:r>
      <w:r>
        <w:rPr>
          <w:rFonts w:hint="eastAsia" w:ascii="仿宋" w:hAnsi="仿宋" w:eastAsia="仿宋" w:cs="仿宋"/>
          <w:color w:val="000000" w:themeColor="text1"/>
          <w:sz w:val="30"/>
          <w:szCs w:val="30"/>
          <w:lang w:eastAsia="zh-CN"/>
          <w14:textFill>
            <w14:solidFill>
              <w14:schemeClr w14:val="tx1"/>
            </w14:solidFill>
          </w14:textFill>
        </w:rPr>
        <w:t>早发现、早报告、早隔离、早治疗“四早”的关键是“早发现”</w:t>
      </w:r>
      <w:r>
        <w:rPr>
          <w:rFonts w:hint="eastAsia" w:ascii="仿宋" w:hAnsi="仿宋" w:eastAsia="仿宋" w:cs="仿宋"/>
          <w:color w:val="000000" w:themeColor="text1"/>
          <w:sz w:val="30"/>
          <w:szCs w:val="30"/>
          <w:lang w:val="en-US" w:eastAsia="zh-CN"/>
          <w14:textFill>
            <w14:solidFill>
              <w14:schemeClr w14:val="tx1"/>
            </w14:solidFill>
          </w14:textFill>
        </w:rPr>
        <w:t>;</w:t>
      </w:r>
      <w:r>
        <w:rPr>
          <w:rFonts w:hint="eastAsia" w:ascii="仿宋" w:hAnsi="仿宋" w:eastAsia="仿宋" w:cs="仿宋"/>
          <w:color w:val="000000" w:themeColor="text1"/>
          <w:sz w:val="30"/>
          <w:szCs w:val="30"/>
          <w:lang w:eastAsia="zh-CN"/>
          <w14:textFill>
            <w14:solidFill>
              <w14:schemeClr w14:val="tx1"/>
            </w14:solidFill>
          </w14:textFill>
        </w:rPr>
        <w:t>要完善传染病疫情和突发公共卫生事件监测系统，改进不明原因疾病和异常健康事件监测机制，提高评估监测敏感性和准确性，建立智慧化预警多点触发机制，健全多渠道监测预警机制，提高实时分析、集中研判的能力。要加强实验室检测网络建设，提升传染病检测能力”</w:t>
      </w:r>
      <w:r>
        <w:rPr>
          <w:rStyle w:val="12"/>
          <w:rFonts w:hint="eastAsia"/>
          <w:color w:val="000000" w:themeColor="text1"/>
          <w:sz w:val="28"/>
          <w:szCs w:val="24"/>
          <w:lang w:eastAsia="zh-CN"/>
          <w14:textFill>
            <w14:solidFill>
              <w14:schemeClr w14:val="tx1"/>
            </w14:solidFill>
          </w14:textFill>
        </w:rPr>
        <w:t>[</w:t>
      </w:r>
      <w:r>
        <w:rPr>
          <w:rStyle w:val="12"/>
          <w:rFonts w:hint="eastAsia"/>
          <w:color w:val="000000" w:themeColor="text1"/>
          <w:sz w:val="28"/>
          <w:szCs w:val="24"/>
          <w:lang w:eastAsia="zh-CN"/>
          <w14:textFill>
            <w14:solidFill>
              <w14:schemeClr w14:val="tx1"/>
            </w14:solidFill>
          </w14:textFill>
        </w:rPr>
        <w:endnoteReference w:id="1"/>
      </w:r>
      <w:r>
        <w:rPr>
          <w:rStyle w:val="12"/>
          <w:rFonts w:hint="eastAsia"/>
          <w:color w:val="000000" w:themeColor="text1"/>
          <w:sz w:val="28"/>
          <w:szCs w:val="24"/>
          <w:lang w:eastAsia="zh-CN"/>
          <w14:textFill>
            <w14:solidFill>
              <w14:schemeClr w14:val="tx1"/>
            </w14:solidFill>
          </w14:textFill>
        </w:rPr>
        <w:t>]</w:t>
      </w:r>
      <w:r>
        <w:rPr>
          <w:rFonts w:hint="eastAsia"/>
          <w:color w:val="000000" w:themeColor="text1"/>
          <w:sz w:val="28"/>
          <w:szCs w:val="24"/>
          <w:lang w:eastAsia="zh-CN"/>
          <w14:textFill>
            <w14:solidFill>
              <w14:schemeClr w14:val="tx1"/>
            </w14:solidFill>
          </w14:textFill>
        </w:rPr>
        <w:t>。</w:t>
      </w:r>
      <w:r>
        <w:rPr>
          <w:rFonts w:hint="eastAsia" w:ascii="仿宋" w:hAnsi="仿宋" w:eastAsia="仿宋" w:cs="仿宋"/>
          <w:kern w:val="0"/>
          <w:sz w:val="30"/>
          <w:szCs w:val="30"/>
        </w:rPr>
        <w:t xml:space="preserve"> </w:t>
      </w:r>
    </w:p>
    <w:p>
      <w:pPr>
        <w:pStyle w:val="2"/>
        <w:numPr>
          <w:ilvl w:val="0"/>
          <w:numId w:val="1"/>
        </w:numPr>
        <w:ind w:firstLine="0" w:firstLineChars="0"/>
        <w:rPr>
          <w:rFonts w:hint="eastAsia" w:ascii="仿宋" w:hAnsi="仿宋" w:cs="仿宋"/>
          <w:sz w:val="30"/>
          <w:szCs w:val="30"/>
        </w:rPr>
      </w:pPr>
      <w:r>
        <w:rPr>
          <w:rFonts w:hint="eastAsia" w:ascii="仿宋" w:hAnsi="仿宋" w:cs="仿宋"/>
          <w:sz w:val="30"/>
          <w:szCs w:val="30"/>
        </w:rPr>
        <w:t>公共卫生体系面临的问题与挑战</w:t>
      </w:r>
    </w:p>
    <w:p>
      <w:pPr>
        <w:pStyle w:val="4"/>
        <w:spacing w:line="360" w:lineRule="auto"/>
        <w:ind w:right="9" w:firstLine="600" w:firstLineChars="200"/>
      </w:pPr>
      <w:r>
        <w:rPr>
          <w:rFonts w:hint="eastAsia" w:ascii="仿宋" w:hAnsi="仿宋" w:eastAsia="仿宋" w:cs="仿宋"/>
          <w:kern w:val="0"/>
          <w:sz w:val="30"/>
          <w:szCs w:val="30"/>
        </w:rPr>
        <w:t>经过多年发展，我国公共卫生体系建设取得长足进步，公共卫生法规制度和预案体系日益完善，突发公共卫生事件的应急管理和运行机制逐渐健全，监测预警能力也在稳步提升，公共卫生应急处置能力得到了明显增强</w:t>
      </w:r>
      <w:r>
        <w:rPr>
          <w:rFonts w:hint="eastAsia" w:ascii="仿宋" w:hAnsi="仿宋" w:eastAsia="仿宋" w:cs="仿宋"/>
          <w:kern w:val="0"/>
          <w:sz w:val="30"/>
          <w:szCs w:val="30"/>
          <w:vertAlign w:val="superscript"/>
        </w:rPr>
        <w:t>[</w:t>
      </w:r>
      <w:r>
        <w:rPr>
          <w:rStyle w:val="12"/>
          <w:rFonts w:ascii="仿宋" w:hAnsi="仿宋" w:eastAsia="仿宋" w:cs="仿宋"/>
          <w:kern w:val="0"/>
          <w:sz w:val="30"/>
          <w:szCs w:val="30"/>
        </w:rPr>
        <w:endnoteReference w:id="2"/>
      </w:r>
      <w:r>
        <w:rPr>
          <w:rFonts w:hint="eastAsia" w:ascii="仿宋" w:hAnsi="仿宋" w:eastAsia="仿宋" w:cs="仿宋"/>
          <w:kern w:val="0"/>
          <w:sz w:val="30"/>
          <w:szCs w:val="30"/>
          <w:vertAlign w:val="superscript"/>
        </w:rPr>
        <w:t>]</w:t>
      </w:r>
      <w:r>
        <w:rPr>
          <w:rFonts w:hint="eastAsia" w:ascii="仿宋" w:hAnsi="仿宋" w:eastAsia="仿宋" w:cs="仿宋"/>
          <w:kern w:val="0"/>
          <w:sz w:val="30"/>
          <w:szCs w:val="30"/>
        </w:rPr>
        <w:t>，信息化支撑公共卫生体系效果逐渐显现。然而，公共卫生体系建设仍面临诸多方面的问题与挑战。</w:t>
      </w:r>
    </w:p>
    <w:p>
      <w:pPr>
        <w:pStyle w:val="3"/>
        <w:ind w:firstLine="0" w:firstLineChars="0"/>
        <w:rPr>
          <w:rFonts w:ascii="仿宋" w:hAnsi="仿宋" w:cs="仿宋"/>
          <w:b w:val="0"/>
          <w:bCs w:val="0"/>
          <w:kern w:val="0"/>
          <w:sz w:val="30"/>
          <w:szCs w:val="30"/>
        </w:rPr>
      </w:pPr>
      <w:r>
        <w:rPr>
          <w:rFonts w:hint="eastAsia" w:ascii="仿宋" w:hAnsi="仿宋" w:cs="仿宋"/>
          <w:sz w:val="30"/>
          <w:szCs w:val="30"/>
        </w:rPr>
        <w:t>2.1</w:t>
      </w:r>
      <w:r>
        <w:rPr>
          <w:rFonts w:hint="eastAsia" w:ascii="仿宋" w:hAnsi="仿宋" w:cs="仿宋"/>
          <w:kern w:val="0"/>
          <w:sz w:val="30"/>
          <w:szCs w:val="30"/>
        </w:rPr>
        <w:t>公共卫生应急管理跨部门协同模式需要进一步完善</w:t>
      </w:r>
    </w:p>
    <w:p>
      <w:pPr>
        <w:autoSpaceDE w:val="0"/>
        <w:autoSpaceDN w:val="0"/>
        <w:adjustRightInd w:val="0"/>
        <w:spacing w:line="360" w:lineRule="auto"/>
        <w:ind w:firstLine="600" w:firstLineChars="200"/>
        <w:jc w:val="left"/>
        <w:textAlignment w:val="baseline"/>
        <w:rPr>
          <w:rFonts w:ascii="仿宋" w:hAnsi="仿宋" w:eastAsia="仿宋" w:cs="仿宋"/>
          <w:b/>
          <w:kern w:val="0"/>
          <w:sz w:val="30"/>
          <w:szCs w:val="30"/>
        </w:rPr>
      </w:pPr>
      <w:r>
        <w:rPr>
          <w:rFonts w:hint="eastAsia" w:ascii="仿宋" w:hAnsi="仿宋" w:eastAsia="仿宋" w:cs="仿宋"/>
          <w:kern w:val="0"/>
          <w:sz w:val="30"/>
          <w:szCs w:val="30"/>
        </w:rPr>
        <w:t>重大突发公共卫生事件发生后，在党中央、国务院的直接领导下，各级政府能够迅速形成临时性领导机构，有效整合公共卫生、应急管理、医疗救助、物资调配、交通保障、</w:t>
      </w:r>
      <w:r>
        <w:rPr>
          <w:rFonts w:hint="eastAsia" w:ascii="仿宋" w:hAnsi="仿宋" w:eastAsia="仿宋" w:cs="仿宋"/>
          <w:kern w:val="0"/>
          <w:sz w:val="30"/>
          <w:szCs w:val="30"/>
          <w:lang w:eastAsia="zh-CN"/>
        </w:rPr>
        <w:t>社会</w:t>
      </w:r>
      <w:r>
        <w:rPr>
          <w:rFonts w:hint="eastAsia" w:ascii="仿宋" w:hAnsi="仿宋" w:eastAsia="仿宋" w:cs="仿宋"/>
          <w:kern w:val="0"/>
          <w:sz w:val="30"/>
          <w:szCs w:val="30"/>
        </w:rPr>
        <w:t>维稳、财政保障等诸多社会资源，能够有效应对突发公共卫生事件。但是，在常态化公共卫生应急管理中，各级卫生健康行政部门主要是对系统内部资源进行统一调度，综合应急管理体系与公共卫生专项应急管理体系在协同作用方面存在明显不足，尚未形成合力</w:t>
      </w:r>
      <w:r>
        <w:rPr>
          <w:rFonts w:hint="eastAsia" w:ascii="仿宋" w:hAnsi="仿宋" w:eastAsia="仿宋" w:cs="仿宋"/>
          <w:kern w:val="0"/>
          <w:sz w:val="30"/>
          <w:szCs w:val="30"/>
          <w:vertAlign w:val="superscript"/>
        </w:rPr>
        <w:t>[</w:t>
      </w:r>
      <w:r>
        <w:rPr>
          <w:rStyle w:val="12"/>
          <w:rFonts w:ascii="仿宋" w:hAnsi="仿宋" w:eastAsia="仿宋" w:cs="仿宋"/>
          <w:kern w:val="0"/>
          <w:sz w:val="30"/>
          <w:szCs w:val="30"/>
        </w:rPr>
        <w:endnoteReference w:id="3"/>
      </w:r>
      <w:r>
        <w:rPr>
          <w:rFonts w:hint="eastAsia" w:ascii="仿宋" w:hAnsi="仿宋" w:eastAsia="仿宋" w:cs="仿宋"/>
          <w:kern w:val="0"/>
          <w:sz w:val="30"/>
          <w:szCs w:val="30"/>
          <w:vertAlign w:val="superscript"/>
        </w:rPr>
        <w:t>]</w:t>
      </w:r>
      <w:r>
        <w:rPr>
          <w:rFonts w:hint="eastAsia" w:ascii="仿宋" w:hAnsi="仿宋" w:eastAsia="仿宋" w:cs="仿宋"/>
          <w:kern w:val="0"/>
          <w:sz w:val="30"/>
          <w:szCs w:val="30"/>
        </w:rPr>
        <w:t xml:space="preserve">，对于跨部门协同指挥的作用有限。 </w:t>
      </w:r>
    </w:p>
    <w:p>
      <w:pPr>
        <w:pStyle w:val="3"/>
        <w:ind w:firstLine="0" w:firstLineChars="0"/>
        <w:rPr>
          <w:rFonts w:ascii="仿宋" w:hAnsi="仿宋" w:cs="仿宋"/>
          <w:b w:val="0"/>
          <w:bCs w:val="0"/>
          <w:kern w:val="0"/>
          <w:sz w:val="30"/>
          <w:szCs w:val="30"/>
        </w:rPr>
      </w:pPr>
      <w:r>
        <w:rPr>
          <w:rFonts w:hint="eastAsia" w:ascii="仿宋" w:hAnsi="仿宋" w:cs="仿宋"/>
          <w:sz w:val="30"/>
          <w:szCs w:val="30"/>
        </w:rPr>
        <w:t>2.2</w:t>
      </w:r>
      <w:r>
        <w:rPr>
          <w:rFonts w:hint="eastAsia" w:ascii="仿宋" w:hAnsi="仿宋" w:cs="仿宋"/>
          <w:kern w:val="0"/>
          <w:sz w:val="30"/>
          <w:szCs w:val="30"/>
        </w:rPr>
        <w:t>突发公共卫生事件早期识别能力普遍不足</w:t>
      </w:r>
    </w:p>
    <w:p>
      <w:pPr>
        <w:autoSpaceDE w:val="0"/>
        <w:autoSpaceDN w:val="0"/>
        <w:adjustRightInd w:val="0"/>
        <w:spacing w:line="360" w:lineRule="auto"/>
        <w:ind w:firstLine="600" w:firstLineChars="200"/>
        <w:jc w:val="left"/>
        <w:textAlignment w:val="baseline"/>
        <w:rPr>
          <w:rFonts w:ascii="仿宋" w:hAnsi="仿宋" w:eastAsia="仿宋" w:cs="仿宋"/>
          <w:kern w:val="0"/>
          <w:sz w:val="30"/>
          <w:szCs w:val="30"/>
        </w:rPr>
      </w:pPr>
      <w:r>
        <w:rPr>
          <w:rFonts w:hint="eastAsia" w:ascii="仿宋" w:hAnsi="仿宋" w:eastAsia="仿宋" w:cs="仿宋"/>
          <w:kern w:val="0"/>
          <w:sz w:val="30"/>
          <w:szCs w:val="30"/>
        </w:rPr>
        <w:t>构建起强大的公共卫生体系</w:t>
      </w:r>
      <w:r>
        <w:rPr>
          <w:rFonts w:hint="eastAsia" w:ascii="仿宋" w:hAnsi="仿宋" w:eastAsia="仿宋" w:cs="仿宋"/>
          <w:kern w:val="0"/>
          <w:sz w:val="30"/>
          <w:szCs w:val="30"/>
          <w:lang w:eastAsia="zh-CN"/>
        </w:rPr>
        <w:t>需要</w:t>
      </w:r>
      <w:r>
        <w:rPr>
          <w:rFonts w:hint="eastAsia" w:ascii="仿宋" w:hAnsi="仿宋" w:eastAsia="仿宋" w:cs="仿宋"/>
          <w:kern w:val="0"/>
          <w:sz w:val="30"/>
          <w:szCs w:val="30"/>
        </w:rPr>
        <w:t>把增强早期监测预警能力作为健全公共卫生体系当务之急，完善传染病疫情和突发公共卫生事件监测系统。然而目前，医疗机构和社区卫生服务机构的信息系统尚未</w:t>
      </w:r>
      <w:r>
        <w:rPr>
          <w:rFonts w:hint="eastAsia" w:ascii="仿宋" w:hAnsi="仿宋" w:eastAsia="仿宋" w:cs="仿宋"/>
          <w:kern w:val="0"/>
          <w:sz w:val="30"/>
          <w:szCs w:val="30"/>
          <w:lang w:eastAsia="zh-CN"/>
        </w:rPr>
        <w:t>完全</w:t>
      </w:r>
      <w:r>
        <w:rPr>
          <w:rFonts w:hint="eastAsia" w:ascii="仿宋" w:hAnsi="仿宋" w:eastAsia="仿宋" w:cs="仿宋"/>
          <w:kern w:val="0"/>
          <w:sz w:val="30"/>
          <w:szCs w:val="30"/>
        </w:rPr>
        <w:t>具备对突发公共卫生事件的监测预警功能，同时缺乏相关的知识库和模型库来支持传染病防控工作</w:t>
      </w:r>
      <w:r>
        <w:rPr>
          <w:rFonts w:hint="eastAsia" w:ascii="仿宋" w:hAnsi="仿宋" w:eastAsia="仿宋" w:cs="仿宋"/>
          <w:kern w:val="0"/>
          <w:sz w:val="30"/>
          <w:szCs w:val="30"/>
          <w:vertAlign w:val="superscript"/>
        </w:rPr>
        <w:t>[</w:t>
      </w:r>
      <w:r>
        <w:rPr>
          <w:rStyle w:val="12"/>
          <w:rFonts w:ascii="仿宋" w:hAnsi="仿宋" w:eastAsia="仿宋" w:cs="仿宋"/>
          <w:kern w:val="0"/>
          <w:sz w:val="30"/>
          <w:szCs w:val="30"/>
        </w:rPr>
        <w:endnoteReference w:id="4"/>
      </w:r>
      <w:r>
        <w:rPr>
          <w:rFonts w:hint="eastAsia" w:ascii="仿宋" w:hAnsi="仿宋" w:eastAsia="仿宋" w:cs="仿宋"/>
          <w:kern w:val="0"/>
          <w:sz w:val="30"/>
          <w:szCs w:val="30"/>
          <w:vertAlign w:val="superscript"/>
        </w:rPr>
        <w:t>]</w:t>
      </w:r>
      <w:r>
        <w:rPr>
          <w:rFonts w:hint="eastAsia" w:ascii="仿宋" w:hAnsi="仿宋" w:eastAsia="仿宋" w:cs="仿宋"/>
          <w:kern w:val="0"/>
          <w:sz w:val="30"/>
          <w:szCs w:val="30"/>
        </w:rPr>
        <w:t xml:space="preserve">，未能形成智慧化多点预警、多点触发的防控机制。  </w:t>
      </w:r>
    </w:p>
    <w:p>
      <w:pPr>
        <w:pStyle w:val="3"/>
        <w:ind w:firstLine="0" w:firstLineChars="0"/>
        <w:rPr>
          <w:rFonts w:ascii="仿宋" w:hAnsi="仿宋" w:cs="仿宋"/>
          <w:b w:val="0"/>
          <w:bCs w:val="0"/>
          <w:kern w:val="0"/>
          <w:sz w:val="30"/>
          <w:szCs w:val="30"/>
        </w:rPr>
      </w:pPr>
      <w:r>
        <w:rPr>
          <w:rFonts w:hint="eastAsia" w:ascii="仿宋" w:hAnsi="仿宋" w:cs="仿宋"/>
          <w:sz w:val="30"/>
          <w:szCs w:val="30"/>
        </w:rPr>
        <w:t>2.3</w:t>
      </w:r>
      <w:r>
        <w:rPr>
          <w:rFonts w:hint="eastAsia" w:ascii="仿宋" w:hAnsi="仿宋" w:cs="仿宋"/>
          <w:kern w:val="0"/>
          <w:sz w:val="30"/>
          <w:szCs w:val="30"/>
        </w:rPr>
        <w:t xml:space="preserve">传染病监测、预警能力亟需加强 </w:t>
      </w:r>
    </w:p>
    <w:p>
      <w:pPr>
        <w:adjustRightInd w:val="0"/>
        <w:spacing w:line="360" w:lineRule="auto"/>
        <w:ind w:firstLine="600" w:firstLineChars="200"/>
        <w:textAlignment w:val="baseline"/>
        <w:rPr>
          <w:rFonts w:ascii="仿宋" w:hAnsi="仿宋" w:eastAsia="仿宋" w:cs="仿宋"/>
          <w:kern w:val="0"/>
          <w:sz w:val="30"/>
          <w:szCs w:val="30"/>
        </w:rPr>
      </w:pPr>
      <w:r>
        <w:rPr>
          <w:rFonts w:hint="eastAsia" w:ascii="仿宋" w:hAnsi="仿宋" w:eastAsia="仿宋" w:cs="仿宋"/>
          <w:bCs/>
          <w:kern w:val="0"/>
          <w:sz w:val="30"/>
          <w:szCs w:val="30"/>
        </w:rPr>
        <w:t>由于目前我国传染病网络直报未大范围实现与区域卫生健康信息平台的互联互通，</w:t>
      </w:r>
      <w:r>
        <w:rPr>
          <w:rFonts w:hint="eastAsia" w:ascii="仿宋" w:hAnsi="仿宋" w:eastAsia="仿宋" w:cs="仿宋"/>
          <w:kern w:val="0"/>
          <w:sz w:val="30"/>
          <w:szCs w:val="30"/>
        </w:rPr>
        <w:t>部分地区对本地传染病监测手段仅停留在查看“国家传染病网络直报系统”中的信息。大部分地区的疾病预防控制信息系统无法实时采集辖区内医院、社区卫生服务机构上报的传染病信息，也</w:t>
      </w:r>
      <w:r>
        <w:rPr>
          <w:rFonts w:hint="eastAsia" w:ascii="仿宋" w:hAnsi="仿宋" w:eastAsia="仿宋" w:cs="仿宋"/>
          <w:kern w:val="0"/>
          <w:sz w:val="30"/>
          <w:szCs w:val="30"/>
          <w:lang w:eastAsia="zh-CN"/>
        </w:rPr>
        <w:t>未</w:t>
      </w:r>
      <w:r>
        <w:rPr>
          <w:rFonts w:hint="eastAsia" w:ascii="仿宋" w:hAnsi="仿宋" w:eastAsia="仿宋" w:cs="仿宋"/>
          <w:kern w:val="0"/>
          <w:sz w:val="30"/>
          <w:szCs w:val="30"/>
        </w:rPr>
        <w:t>能对辖区的学校、公共场所的危险因素进行</w:t>
      </w:r>
      <w:r>
        <w:rPr>
          <w:rFonts w:hint="eastAsia" w:ascii="仿宋" w:hAnsi="仿宋" w:eastAsia="仿宋" w:cs="仿宋"/>
          <w:kern w:val="0"/>
          <w:sz w:val="30"/>
          <w:szCs w:val="30"/>
          <w:lang w:eastAsia="zh-CN"/>
        </w:rPr>
        <w:t>有效</w:t>
      </w:r>
      <w:r>
        <w:rPr>
          <w:rFonts w:hint="eastAsia" w:ascii="仿宋" w:hAnsi="仿宋" w:eastAsia="仿宋" w:cs="仿宋"/>
          <w:kern w:val="0"/>
          <w:sz w:val="30"/>
          <w:szCs w:val="30"/>
        </w:rPr>
        <w:t>分析、难以</w:t>
      </w:r>
      <w:r>
        <w:rPr>
          <w:rFonts w:hint="eastAsia" w:ascii="仿宋" w:hAnsi="仿宋" w:eastAsia="仿宋" w:cs="仿宋"/>
          <w:kern w:val="0"/>
          <w:sz w:val="30"/>
          <w:szCs w:val="30"/>
          <w:lang w:eastAsia="zh-CN"/>
        </w:rPr>
        <w:t>高</w:t>
      </w:r>
      <w:r>
        <w:rPr>
          <w:rFonts w:hint="eastAsia" w:ascii="仿宋" w:hAnsi="仿宋" w:eastAsia="仿宋" w:cs="仿宋"/>
          <w:kern w:val="0"/>
          <w:sz w:val="30"/>
          <w:szCs w:val="30"/>
        </w:rPr>
        <w:t>效开展传染病多渠道监测和多点预警，也</w:t>
      </w:r>
      <w:r>
        <w:rPr>
          <w:rFonts w:hint="eastAsia" w:ascii="仿宋" w:hAnsi="仿宋" w:eastAsia="仿宋" w:cs="仿宋"/>
          <w:kern w:val="0"/>
          <w:sz w:val="30"/>
          <w:szCs w:val="30"/>
          <w:lang w:eastAsia="zh-CN"/>
        </w:rPr>
        <w:t>难以高质量</w:t>
      </w:r>
      <w:r>
        <w:rPr>
          <w:rFonts w:hint="eastAsia" w:ascii="仿宋" w:hAnsi="仿宋" w:eastAsia="仿宋" w:cs="仿宋"/>
          <w:kern w:val="0"/>
          <w:sz w:val="30"/>
          <w:szCs w:val="30"/>
        </w:rPr>
        <w:t xml:space="preserve">监测疑似传染病症状。 </w:t>
      </w:r>
    </w:p>
    <w:p>
      <w:pPr>
        <w:pStyle w:val="3"/>
        <w:ind w:firstLine="0" w:firstLineChars="0"/>
        <w:rPr>
          <w:rFonts w:ascii="仿宋" w:hAnsi="仿宋" w:cs="仿宋"/>
          <w:b w:val="0"/>
          <w:bCs w:val="0"/>
          <w:kern w:val="0"/>
          <w:sz w:val="30"/>
          <w:szCs w:val="30"/>
        </w:rPr>
      </w:pPr>
      <w:r>
        <w:rPr>
          <w:rFonts w:hint="eastAsia" w:ascii="仿宋" w:hAnsi="仿宋" w:cs="仿宋"/>
          <w:sz w:val="30"/>
          <w:szCs w:val="30"/>
        </w:rPr>
        <w:t>2.4</w:t>
      </w:r>
      <w:r>
        <w:rPr>
          <w:rFonts w:hint="eastAsia" w:ascii="仿宋" w:hAnsi="仿宋" w:cs="仿宋"/>
          <w:kern w:val="0"/>
          <w:sz w:val="30"/>
          <w:szCs w:val="30"/>
        </w:rPr>
        <w:t xml:space="preserve">智慧化应急管理模式尚未形成 </w:t>
      </w:r>
    </w:p>
    <w:p>
      <w:pPr>
        <w:widowControl/>
        <w:numPr>
          <w:ilvl w:val="-1"/>
          <w:numId w:val="0"/>
        </w:numPr>
        <w:autoSpaceDE/>
        <w:autoSpaceDN/>
        <w:adjustRightInd/>
        <w:spacing w:beforeAutospacing="1" w:afterAutospacing="1" w:line="240" w:lineRule="auto"/>
        <w:ind w:left="-360" w:firstLine="600" w:firstLineChars="200"/>
        <w:jc w:val="left"/>
        <w:textAlignment w:val="auto"/>
        <w:rPr>
          <w:rFonts w:ascii="仿宋" w:hAnsi="仿宋" w:eastAsia="仿宋" w:cs="仿宋"/>
          <w:kern w:val="0"/>
          <w:sz w:val="30"/>
          <w:szCs w:val="30"/>
        </w:rPr>
      </w:pPr>
      <w:r>
        <w:rPr>
          <w:rFonts w:hint="eastAsia" w:ascii="仿宋" w:hAnsi="仿宋" w:eastAsia="仿宋" w:cs="仿宋"/>
          <w:kern w:val="0"/>
          <w:sz w:val="30"/>
          <w:szCs w:val="30"/>
        </w:rPr>
        <w:t>目前国家和大多数省份均构建了</w:t>
      </w:r>
      <w:r>
        <w:rPr>
          <w:rFonts w:hint="eastAsia" w:ascii="仿宋" w:hAnsi="仿宋" w:eastAsia="仿宋" w:cs="仿宋"/>
          <w:kern w:val="0"/>
          <w:sz w:val="30"/>
          <w:szCs w:val="30"/>
          <w:lang w:val="zh-CN"/>
        </w:rPr>
        <w:t>突发公共卫生事件应急指挥中心与决策系统</w:t>
      </w:r>
      <w:r>
        <w:rPr>
          <w:rFonts w:hint="eastAsia" w:ascii="仿宋" w:hAnsi="仿宋" w:eastAsia="仿宋" w:cs="仿宋"/>
          <w:kern w:val="0"/>
          <w:sz w:val="30"/>
          <w:szCs w:val="30"/>
          <w:vertAlign w:val="superscript"/>
          <w:lang w:val="zh-CN"/>
        </w:rPr>
        <w:t>[</w:t>
      </w:r>
      <w:r>
        <w:rPr>
          <w:rStyle w:val="12"/>
          <w:rFonts w:ascii="仿宋" w:hAnsi="仿宋" w:eastAsia="仿宋" w:cs="仿宋"/>
          <w:kern w:val="0"/>
          <w:sz w:val="30"/>
          <w:szCs w:val="30"/>
          <w:lang w:val="zh-CN"/>
        </w:rPr>
        <w:endnoteReference w:id="5"/>
      </w:r>
      <w:r>
        <w:rPr>
          <w:rFonts w:hint="eastAsia" w:ascii="仿宋" w:hAnsi="仿宋" w:eastAsia="仿宋" w:cs="仿宋"/>
          <w:kern w:val="0"/>
          <w:sz w:val="30"/>
          <w:szCs w:val="30"/>
          <w:vertAlign w:val="superscript"/>
          <w:lang w:val="zh-CN"/>
        </w:rPr>
        <w:t>]</w:t>
      </w:r>
      <w:r>
        <w:rPr>
          <w:rFonts w:hint="eastAsia" w:ascii="仿宋" w:hAnsi="仿宋" w:eastAsia="仿宋" w:cs="仿宋"/>
          <w:kern w:val="0"/>
          <w:sz w:val="30"/>
          <w:szCs w:val="30"/>
          <w:lang w:val="zh-CN"/>
        </w:rPr>
        <w:t>。但是，</w:t>
      </w:r>
      <w:r>
        <w:rPr>
          <w:rFonts w:hint="eastAsia" w:ascii="仿宋" w:hAnsi="仿宋" w:eastAsia="仿宋" w:cs="仿宋"/>
          <w:kern w:val="0"/>
          <w:sz w:val="30"/>
          <w:szCs w:val="30"/>
        </w:rPr>
        <w:t>应急指挥平台与各业务系统没有实现有效联通，</w:t>
      </w:r>
      <w:r>
        <w:rPr>
          <w:rFonts w:hint="eastAsia" w:ascii="仿宋" w:hAnsi="仿宋" w:eastAsia="仿宋" w:cs="仿宋"/>
          <w:kern w:val="0"/>
          <w:sz w:val="30"/>
          <w:szCs w:val="30"/>
          <w:lang w:eastAsia="zh-CN"/>
        </w:rPr>
        <w:t>“</w:t>
      </w:r>
      <w:r>
        <w:rPr>
          <w:rFonts w:hint="eastAsia" w:ascii="仿宋" w:hAnsi="仿宋" w:eastAsia="仿宋" w:cs="仿宋"/>
          <w:kern w:val="0"/>
          <w:sz w:val="30"/>
          <w:szCs w:val="30"/>
        </w:rPr>
        <w:t>一案三制</w:t>
      </w:r>
      <w:r>
        <w:rPr>
          <w:rFonts w:hint="eastAsia" w:ascii="仿宋" w:hAnsi="仿宋" w:eastAsia="仿宋" w:cs="仿宋"/>
          <w:kern w:val="0"/>
          <w:sz w:val="30"/>
          <w:szCs w:val="30"/>
          <w:lang w:eastAsia="zh-CN"/>
        </w:rPr>
        <w:t>”（</w:t>
      </w:r>
      <w:r>
        <w:rPr>
          <w:rFonts w:hint="eastAsia" w:ascii="仿宋" w:hAnsi="仿宋" w:eastAsia="仿宋" w:cs="仿宋"/>
          <w:i w:val="0"/>
          <w:iCs w:val="0"/>
          <w:caps w:val="0"/>
          <w:color w:val="auto"/>
          <w:spacing w:val="0"/>
          <w:kern w:val="0"/>
          <w:sz w:val="30"/>
          <w:szCs w:val="30"/>
          <w:shd w:val="clear" w:fill="auto"/>
        </w:rPr>
        <w:t>一案：指制订和修订的应急预案</w:t>
      </w:r>
      <w:r>
        <w:rPr>
          <w:rFonts w:hint="eastAsia" w:ascii="仿宋" w:hAnsi="仿宋" w:eastAsia="仿宋" w:cs="仿宋"/>
          <w:i w:val="0"/>
          <w:iCs w:val="0"/>
          <w:caps w:val="0"/>
          <w:spacing w:val="0"/>
          <w:kern w:val="0"/>
          <w:sz w:val="30"/>
          <w:szCs w:val="30"/>
          <w:shd w:val="clear"/>
          <w:lang w:eastAsia="zh-CN"/>
        </w:rPr>
        <w:t>，</w:t>
      </w:r>
      <w:r>
        <w:rPr>
          <w:rFonts w:hint="eastAsia" w:ascii="仿宋" w:hAnsi="仿宋" w:eastAsia="仿宋" w:cs="仿宋"/>
          <w:i w:val="0"/>
          <w:iCs w:val="0"/>
          <w:caps w:val="0"/>
          <w:color w:val="auto"/>
          <w:spacing w:val="0"/>
          <w:kern w:val="0"/>
          <w:sz w:val="30"/>
          <w:szCs w:val="30"/>
          <w:shd w:val="clear" w:fill="auto"/>
        </w:rPr>
        <w:t>三制：指建立健全的应急体制、机制和法制</w:t>
      </w:r>
      <w:r>
        <w:rPr>
          <w:rFonts w:hint="eastAsia" w:ascii="仿宋" w:hAnsi="仿宋" w:eastAsia="仿宋" w:cs="仿宋"/>
          <w:kern w:val="0"/>
          <w:sz w:val="30"/>
          <w:szCs w:val="30"/>
          <w:lang w:eastAsia="zh-CN"/>
        </w:rPr>
        <w:t>）</w:t>
      </w:r>
      <w:r>
        <w:rPr>
          <w:rFonts w:hint="eastAsia" w:ascii="仿宋" w:hAnsi="仿宋" w:eastAsia="仿宋" w:cs="仿宋"/>
          <w:kern w:val="0"/>
          <w:sz w:val="30"/>
          <w:szCs w:val="30"/>
        </w:rPr>
        <w:t xml:space="preserve">的体系框架没有得到信息系统的有效支撑，疾病预防控制信息化、区域卫生健康信息平台的集成与数据共享建设进展缓慢，依然存在业务条块化、工作分割化、信息碎片化等问题。缺乏与疾病预防控制系统、医院HIS系统、120急救系统的互联互通，没有有效支撑应急管理各项业务的运行。 </w:t>
      </w:r>
    </w:p>
    <w:p>
      <w:pPr>
        <w:pStyle w:val="3"/>
        <w:ind w:firstLine="0" w:firstLineChars="0"/>
        <w:rPr>
          <w:rFonts w:ascii="仿宋" w:hAnsi="仿宋" w:cs="仿宋"/>
          <w:b w:val="0"/>
          <w:bCs w:val="0"/>
          <w:kern w:val="0"/>
          <w:sz w:val="30"/>
          <w:szCs w:val="30"/>
        </w:rPr>
      </w:pPr>
      <w:r>
        <w:rPr>
          <w:rFonts w:hint="eastAsia" w:ascii="仿宋" w:hAnsi="仿宋" w:cs="仿宋"/>
          <w:sz w:val="30"/>
          <w:szCs w:val="30"/>
        </w:rPr>
        <w:t>2.5</w:t>
      </w:r>
      <w:r>
        <w:rPr>
          <w:rFonts w:hint="eastAsia" w:ascii="仿宋" w:hAnsi="仿宋" w:cs="仿宋"/>
          <w:kern w:val="0"/>
          <w:sz w:val="30"/>
          <w:szCs w:val="30"/>
        </w:rPr>
        <w:t>公共卫生人才队伍建设面临严峻挑战</w:t>
      </w:r>
    </w:p>
    <w:p>
      <w:pPr>
        <w:spacing w:line="360" w:lineRule="auto"/>
        <w:ind w:firstLine="521"/>
        <w:rPr>
          <w:rFonts w:ascii="仿宋" w:hAnsi="仿宋" w:eastAsia="仿宋" w:cs="仿宋"/>
          <w:sz w:val="30"/>
          <w:szCs w:val="30"/>
        </w:rPr>
      </w:pPr>
      <w:r>
        <w:rPr>
          <w:rFonts w:hint="eastAsia" w:ascii="仿宋" w:hAnsi="仿宋" w:eastAsia="仿宋" w:cs="仿宋"/>
          <w:kern w:val="0"/>
          <w:sz w:val="30"/>
          <w:szCs w:val="30"/>
        </w:rPr>
        <w:t>公共卫生人才队伍在梯队建设、专业能力配置及管理方面尚缺乏全面系统的规划，</w:t>
      </w:r>
      <w:r>
        <w:rPr>
          <w:rFonts w:hint="eastAsia" w:ascii="仿宋" w:hAnsi="仿宋" w:eastAsia="仿宋" w:cs="仿宋"/>
          <w:kern w:val="0"/>
          <w:sz w:val="30"/>
          <w:szCs w:val="30"/>
          <w:lang w:eastAsia="zh-CN"/>
        </w:rPr>
        <w:t>难以</w:t>
      </w:r>
      <w:r>
        <w:rPr>
          <w:rFonts w:hint="eastAsia" w:ascii="仿宋" w:hAnsi="仿宋" w:eastAsia="仿宋" w:cs="仿宋"/>
          <w:kern w:val="0"/>
          <w:sz w:val="30"/>
          <w:szCs w:val="30"/>
        </w:rPr>
        <w:t>满足发展的需要</w:t>
      </w:r>
      <w:r>
        <w:rPr>
          <w:rFonts w:hint="eastAsia" w:ascii="仿宋" w:hAnsi="仿宋" w:eastAsia="仿宋" w:cs="仿宋"/>
          <w:kern w:val="0"/>
          <w:sz w:val="30"/>
          <w:szCs w:val="30"/>
          <w:vertAlign w:val="superscript"/>
        </w:rPr>
        <w:t>[</w:t>
      </w:r>
      <w:r>
        <w:rPr>
          <w:rStyle w:val="12"/>
          <w:rFonts w:ascii="仿宋" w:hAnsi="仿宋" w:eastAsia="仿宋" w:cs="仿宋"/>
          <w:kern w:val="0"/>
          <w:sz w:val="30"/>
          <w:szCs w:val="30"/>
        </w:rPr>
        <w:endnoteReference w:id="6"/>
      </w:r>
      <w:r>
        <w:rPr>
          <w:rFonts w:hint="eastAsia" w:ascii="仿宋" w:hAnsi="仿宋" w:eastAsia="仿宋" w:cs="仿宋"/>
          <w:kern w:val="0"/>
          <w:sz w:val="30"/>
          <w:szCs w:val="30"/>
          <w:vertAlign w:val="superscript"/>
        </w:rPr>
        <w:t>]</w:t>
      </w:r>
      <w:r>
        <w:rPr>
          <w:rFonts w:hint="eastAsia" w:ascii="仿宋" w:hAnsi="仿宋" w:eastAsia="仿宋" w:cs="仿宋"/>
          <w:kern w:val="0"/>
          <w:sz w:val="30"/>
          <w:szCs w:val="30"/>
        </w:rPr>
        <w:t>。公共卫生体系建设需要统筹传染病防控、慢性病防治、突发公共卫生事件应对等多个方面，尤其是涉及多种传染病的识别、处理等多个方面，这就要求公共卫生人员不仅要具备医学专业知识，还需要具备公共关系协调和处理能力。</w:t>
      </w:r>
    </w:p>
    <w:p>
      <w:pPr>
        <w:pStyle w:val="2"/>
        <w:ind w:firstLine="0" w:firstLineChars="0"/>
        <w:rPr>
          <w:rFonts w:ascii="仿宋" w:hAnsi="仿宋" w:cs="仿宋"/>
          <w:b w:val="0"/>
          <w:bCs w:val="0"/>
          <w:sz w:val="30"/>
          <w:szCs w:val="30"/>
        </w:rPr>
      </w:pPr>
      <w:r>
        <w:rPr>
          <w:rFonts w:hint="eastAsia" w:ascii="仿宋" w:hAnsi="仿宋" w:cs="仿宋"/>
          <w:sz w:val="30"/>
          <w:szCs w:val="30"/>
        </w:rPr>
        <w:t>3.构建强大的公共卫生体系</w:t>
      </w:r>
    </w:p>
    <w:p>
      <w:pPr>
        <w:pStyle w:val="3"/>
        <w:ind w:firstLine="0" w:firstLineChars="0"/>
        <w:rPr>
          <w:rFonts w:ascii="仿宋" w:hAnsi="仿宋" w:cs="仿宋"/>
          <w:sz w:val="30"/>
          <w:szCs w:val="30"/>
        </w:rPr>
      </w:pPr>
      <w:r>
        <w:rPr>
          <w:rFonts w:hint="eastAsia" w:ascii="仿宋" w:hAnsi="仿宋" w:cs="仿宋"/>
          <w:sz w:val="30"/>
          <w:szCs w:val="30"/>
        </w:rPr>
        <w:t>3.1改革完善疾病预防控制体系</w:t>
      </w:r>
    </w:p>
    <w:p>
      <w:pPr>
        <w:spacing w:line="360" w:lineRule="auto"/>
        <w:rPr>
          <w:rFonts w:ascii="仿宋" w:hAnsi="仿宋" w:eastAsia="仿宋" w:cs="仿宋"/>
          <w:b/>
          <w:bCs/>
          <w:color w:val="000000"/>
          <w:sz w:val="30"/>
          <w:szCs w:val="30"/>
        </w:rPr>
      </w:pPr>
      <w:r>
        <w:rPr>
          <w:rFonts w:hint="eastAsia" w:ascii="仿宋" w:hAnsi="仿宋" w:eastAsia="仿宋" w:cs="仿宋"/>
          <w:b/>
          <w:bCs/>
          <w:color w:val="000000"/>
          <w:sz w:val="30"/>
          <w:szCs w:val="30"/>
        </w:rPr>
        <w:t xml:space="preserve">3.1.1整体谋划布局疾病预防控制体系  </w:t>
      </w:r>
    </w:p>
    <w:p>
      <w:pPr>
        <w:pStyle w:val="4"/>
        <w:spacing w:line="360" w:lineRule="auto"/>
        <w:ind w:right="9"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习近平总书记</w:t>
      </w:r>
      <w:r>
        <w:rPr>
          <w:rFonts w:hint="eastAsia" w:ascii="仿宋" w:hAnsi="仿宋" w:eastAsia="仿宋" w:cs="仿宋"/>
          <w:color w:val="000000"/>
          <w:sz w:val="30"/>
          <w:szCs w:val="30"/>
          <w:lang w:val="en-US" w:eastAsia="zh-CN"/>
        </w:rPr>
        <w:t>指出“</w:t>
      </w:r>
      <w:r>
        <w:rPr>
          <w:rFonts w:hint="eastAsia" w:ascii="仿宋" w:hAnsi="仿宋" w:eastAsia="仿宋" w:cs="仿宋"/>
          <w:color w:val="000000" w:themeColor="text1"/>
          <w:sz w:val="30"/>
          <w:szCs w:val="30"/>
          <w:lang w:eastAsia="zh-CN"/>
          <w14:textFill>
            <w14:solidFill>
              <w14:schemeClr w14:val="tx1"/>
            </w14:solidFill>
          </w14:textFill>
        </w:rPr>
        <w:t>要从顶层设计上提高公共卫生体系在国家治理体系中的地位，充实中央、省、市、县四级公共卫生机构，加强专业人才培养和队伍建设，提高履职尽责能力</w:t>
      </w:r>
      <w:r>
        <w:rPr>
          <w:rStyle w:val="12"/>
          <w:rFonts w:hint="eastAsia"/>
          <w:color w:val="000000" w:themeColor="text1"/>
          <w:sz w:val="28"/>
          <w:szCs w:val="24"/>
          <w:lang w:eastAsia="zh-CN"/>
          <w14:textFill>
            <w14:solidFill>
              <w14:schemeClr w14:val="tx1"/>
            </w14:solidFill>
          </w14:textFill>
        </w:rPr>
        <w:t>[</w:t>
      </w:r>
      <w:r>
        <w:rPr>
          <w:rStyle w:val="12"/>
          <w:rFonts w:hint="eastAsia"/>
          <w:color w:val="000000" w:themeColor="text1"/>
          <w:sz w:val="28"/>
          <w:szCs w:val="24"/>
          <w:lang w:eastAsia="zh-CN"/>
          <w14:textFill>
            <w14:solidFill>
              <w14:schemeClr w14:val="tx1"/>
            </w14:solidFill>
          </w14:textFill>
        </w:rPr>
        <w:endnoteReference w:id="7"/>
      </w:r>
      <w:r>
        <w:rPr>
          <w:rStyle w:val="12"/>
          <w:rFonts w:hint="eastAsia"/>
          <w:color w:val="000000" w:themeColor="text1"/>
          <w:sz w:val="28"/>
          <w:szCs w:val="24"/>
          <w:lang w:eastAsia="zh-CN"/>
          <w14:textFill>
            <w14:solidFill>
              <w14:schemeClr w14:val="tx1"/>
            </w14:solidFill>
          </w14:textFill>
        </w:rPr>
        <w:t>]</w:t>
      </w:r>
      <w:r>
        <w:rPr>
          <w:rFonts w:hint="eastAsia"/>
          <w:color w:val="000000" w:themeColor="text1"/>
          <w:sz w:val="28"/>
          <w:szCs w:val="24"/>
          <w:lang w:eastAsia="zh-CN"/>
          <w14:textFill>
            <w14:solidFill>
              <w14:schemeClr w14:val="tx1"/>
            </w14:solidFill>
          </w14:textFill>
        </w:rPr>
        <w:t>”。</w:t>
      </w:r>
      <w:r>
        <w:rPr>
          <w:rFonts w:hint="eastAsia" w:ascii="仿宋" w:hAnsi="仿宋" w:eastAsia="仿宋" w:cs="仿宋"/>
          <w:color w:val="000000"/>
          <w:sz w:val="30"/>
          <w:szCs w:val="30"/>
        </w:rPr>
        <w:t>按照习近平总书记的要求，我国要坚持整体谋划、系统重塑、全面提升的原则，对疾病预防控制体系进行改革。为贯彻落实党中央关于疾病预防控制工作的方针政策和决策部署，应加强对各级疾病预防控制机构的业务指导与工作协同，优化疾病预防控制机构的职能配置，完善疾病预防控制工作体系和网络建设，确保监督监管责任落实，从而为人民健康提供坚实保障</w:t>
      </w:r>
      <w:r>
        <w:rPr>
          <w:rFonts w:hint="eastAsia" w:ascii="仿宋" w:hAnsi="仿宋" w:eastAsia="仿宋" w:cs="仿宋"/>
          <w:color w:val="000000"/>
          <w:sz w:val="30"/>
          <w:szCs w:val="30"/>
          <w:vertAlign w:val="superscript"/>
        </w:rPr>
        <w:t>[</w:t>
      </w:r>
      <w:r>
        <w:rPr>
          <w:rStyle w:val="12"/>
          <w:rFonts w:ascii="仿宋" w:hAnsi="仿宋" w:eastAsia="仿宋" w:cs="仿宋"/>
          <w:color w:val="000000"/>
          <w:sz w:val="30"/>
          <w:szCs w:val="30"/>
        </w:rPr>
        <w:endnoteReference w:id="8"/>
      </w:r>
      <w:r>
        <w:rPr>
          <w:rFonts w:hint="eastAsia" w:ascii="仿宋" w:hAnsi="仿宋" w:eastAsia="仿宋" w:cs="仿宋"/>
          <w:color w:val="000000"/>
          <w:sz w:val="30"/>
          <w:szCs w:val="30"/>
          <w:vertAlign w:val="superscript"/>
        </w:rPr>
        <w:t>]</w:t>
      </w:r>
      <w:r>
        <w:rPr>
          <w:rFonts w:hint="eastAsia" w:ascii="仿宋" w:hAnsi="仿宋" w:eastAsia="仿宋" w:cs="仿宋"/>
          <w:color w:val="000000"/>
          <w:sz w:val="30"/>
          <w:szCs w:val="30"/>
        </w:rPr>
        <w:t>。</w:t>
      </w:r>
    </w:p>
    <w:p>
      <w:pPr>
        <w:spacing w:line="360" w:lineRule="auto"/>
        <w:rPr>
          <w:rFonts w:ascii="仿宋" w:hAnsi="仿宋" w:eastAsia="仿宋" w:cs="仿宋"/>
          <w:b/>
          <w:bCs/>
          <w:color w:val="000000"/>
          <w:sz w:val="30"/>
          <w:szCs w:val="30"/>
        </w:rPr>
      </w:pPr>
      <w:r>
        <w:rPr>
          <w:rFonts w:hint="eastAsia" w:ascii="仿宋" w:hAnsi="仿宋" w:eastAsia="仿宋" w:cs="仿宋"/>
          <w:b/>
          <w:bCs/>
          <w:color w:val="000000"/>
          <w:sz w:val="30"/>
          <w:szCs w:val="30"/>
        </w:rPr>
        <w:t xml:space="preserve">3.1.2加强疾病预防控制机构能力建设 </w:t>
      </w:r>
    </w:p>
    <w:p>
      <w:pPr>
        <w:pStyle w:val="4"/>
        <w:spacing w:line="360" w:lineRule="auto"/>
        <w:ind w:right="9"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习近平总书记</w:t>
      </w:r>
      <w:r>
        <w:rPr>
          <w:rFonts w:hint="eastAsia" w:ascii="仿宋" w:hAnsi="仿宋" w:eastAsia="仿宋" w:cs="仿宋"/>
          <w:color w:val="000000"/>
          <w:sz w:val="30"/>
          <w:szCs w:val="30"/>
          <w:lang w:val="en-US" w:eastAsia="zh-CN"/>
        </w:rPr>
        <w:t>指出“</w:t>
      </w:r>
      <w:r>
        <w:rPr>
          <w:rFonts w:hint="eastAsia" w:ascii="仿宋" w:hAnsi="仿宋" w:eastAsia="仿宋" w:cs="仿宋"/>
          <w:color w:val="000000"/>
          <w:sz w:val="30"/>
          <w:szCs w:val="30"/>
          <w:lang w:eastAsia="zh-CN"/>
        </w:rPr>
        <w:t>要提高疾病预防控制能力，改善基础条件，提升检验检测和信息化水平，增强对传染病病原体、健康危害因素和公共卫生事件处置的能力</w:t>
      </w:r>
      <w:r>
        <w:rPr>
          <w:rStyle w:val="12"/>
          <w:rFonts w:hint="eastAsia"/>
          <w:color w:val="000000" w:themeColor="text1"/>
          <w:sz w:val="28"/>
          <w:szCs w:val="24"/>
          <w:lang w:eastAsia="zh-CN"/>
          <w14:textFill>
            <w14:solidFill>
              <w14:schemeClr w14:val="tx1"/>
            </w14:solidFill>
          </w14:textFill>
        </w:rPr>
        <w:t>[</w:t>
      </w:r>
      <w:r>
        <w:rPr>
          <w:rStyle w:val="12"/>
          <w:rFonts w:hint="eastAsia"/>
          <w:color w:val="000000" w:themeColor="text1"/>
          <w:sz w:val="28"/>
          <w:szCs w:val="24"/>
          <w:lang w:eastAsia="zh-CN"/>
          <w14:textFill>
            <w14:solidFill>
              <w14:schemeClr w14:val="tx1"/>
            </w14:solidFill>
          </w14:textFill>
        </w:rPr>
        <w:endnoteReference w:id="9"/>
      </w:r>
      <w:r>
        <w:rPr>
          <w:rStyle w:val="12"/>
          <w:rFonts w:hint="eastAsia"/>
          <w:color w:val="000000" w:themeColor="text1"/>
          <w:sz w:val="28"/>
          <w:szCs w:val="24"/>
          <w:lang w:eastAsia="zh-CN"/>
          <w14:textFill>
            <w14:solidFill>
              <w14:schemeClr w14:val="tx1"/>
            </w14:solidFill>
          </w14:textFill>
        </w:rPr>
        <w:t>]</w:t>
      </w:r>
      <w:r>
        <w:rPr>
          <w:rFonts w:hint="default" w:ascii="仿宋" w:hAnsi="仿宋" w:eastAsia="仿宋" w:cs="仿宋"/>
          <w:color w:val="000000"/>
          <w:sz w:val="30"/>
          <w:szCs w:val="30"/>
          <w:lang w:val="en-US" w:eastAsia="zh-CN"/>
        </w:rPr>
        <w:t>”</w:t>
      </w:r>
      <w:r>
        <w:rPr>
          <w:rFonts w:hint="eastAsia" w:ascii="仿宋" w:hAnsi="仿宋" w:eastAsia="仿宋" w:cs="仿宋"/>
          <w:color w:val="000000"/>
          <w:sz w:val="30"/>
          <w:szCs w:val="30"/>
          <w:lang w:val="en-US" w:eastAsia="zh-CN"/>
        </w:rPr>
        <w:t>;</w:t>
      </w:r>
      <w:r>
        <w:rPr>
          <w:rFonts w:hint="eastAsia" w:ascii="仿宋" w:hAnsi="仿宋" w:eastAsia="仿宋" w:cs="仿宋"/>
          <w:color w:val="000000"/>
          <w:sz w:val="30"/>
          <w:szCs w:val="30"/>
          <w:lang w:val="en-US" w:eastAsia="zh-CN"/>
        </w:rPr>
        <w:t>“</w:t>
      </w:r>
      <w:r>
        <w:rPr>
          <w:rFonts w:hint="eastAsia" w:ascii="仿宋" w:hAnsi="仿宋" w:eastAsia="仿宋" w:cs="仿宋"/>
          <w:color w:val="000000"/>
          <w:sz w:val="30"/>
          <w:szCs w:val="30"/>
          <w:lang w:eastAsia="zh-CN"/>
        </w:rPr>
        <w:t>重大传染病和生物安全风险是事关国家安全和发展、事关社会大局稳定的重大风险挑战。要把生物安全作为国家总体安全的重要组成部分，坚持平时和战时结合、预防和应急结合、科研和救治防控结合，加强疫病防控和公共卫生科研攻关体系和能力建设</w:t>
      </w:r>
      <w:r>
        <w:rPr>
          <w:rFonts w:hint="eastAsia" w:ascii="仿宋" w:hAnsi="仿宋" w:eastAsia="仿宋" w:cs="仿宋"/>
          <w:color w:val="000000"/>
          <w:sz w:val="30"/>
          <w:szCs w:val="30"/>
          <w:lang w:val="en-US" w:eastAsia="zh-CN"/>
        </w:rPr>
        <w:t>”</w:t>
      </w:r>
      <w:r>
        <w:rPr>
          <w:rStyle w:val="12"/>
          <w:rFonts w:hint="default"/>
          <w:color w:val="000000" w:themeColor="text1"/>
          <w:sz w:val="28"/>
          <w:szCs w:val="24"/>
          <w:lang w:val="en-US" w:eastAsia="zh-CN"/>
          <w14:textFill>
            <w14:solidFill>
              <w14:schemeClr w14:val="tx1"/>
            </w14:solidFill>
          </w14:textFill>
        </w:rPr>
        <w:t>[</w:t>
      </w:r>
      <w:r>
        <w:rPr>
          <w:rStyle w:val="12"/>
          <w:rFonts w:hint="default"/>
          <w:color w:val="000000" w:themeColor="text1"/>
          <w:sz w:val="28"/>
          <w:szCs w:val="24"/>
          <w:lang w:val="en-US" w:eastAsia="zh-CN"/>
          <w14:textFill>
            <w14:solidFill>
              <w14:schemeClr w14:val="tx1"/>
            </w14:solidFill>
          </w14:textFill>
        </w:rPr>
        <w:endnoteReference w:id="10"/>
      </w:r>
      <w:r>
        <w:rPr>
          <w:rStyle w:val="12"/>
          <w:rFonts w:hint="default"/>
          <w:color w:val="000000" w:themeColor="text1"/>
          <w:sz w:val="28"/>
          <w:szCs w:val="24"/>
          <w:lang w:val="en-US" w:eastAsia="zh-CN"/>
          <w14:textFill>
            <w14:solidFill>
              <w14:schemeClr w14:val="tx1"/>
            </w14:solidFill>
          </w14:textFill>
        </w:rPr>
        <w:t>]</w:t>
      </w:r>
      <w:r>
        <w:rPr>
          <w:rFonts w:hint="eastAsia"/>
          <w:color w:val="000000" w:themeColor="text1"/>
          <w:sz w:val="28"/>
          <w:szCs w:val="24"/>
          <w:lang w:eastAsia="zh-CN"/>
          <w14:textFill>
            <w14:solidFill>
              <w14:schemeClr w14:val="tx1"/>
            </w14:solidFill>
          </w14:textFill>
        </w:rPr>
        <w:t>。</w:t>
      </w:r>
      <w:r>
        <w:rPr>
          <w:rFonts w:hint="eastAsia" w:ascii="仿宋" w:hAnsi="仿宋" w:eastAsia="仿宋" w:cs="仿宋"/>
          <w:color w:val="000000"/>
          <w:sz w:val="30"/>
          <w:szCs w:val="30"/>
        </w:rPr>
        <w:t>按照习近平总书记的要求，</w:t>
      </w:r>
      <w:r>
        <w:rPr>
          <w:rFonts w:hint="eastAsia" w:ascii="仿宋" w:hAnsi="仿宋" w:eastAsia="仿宋" w:cs="仿宋"/>
          <w:color w:val="000000"/>
          <w:sz w:val="30"/>
          <w:szCs w:val="30"/>
          <w:lang w:val="en-US" w:eastAsia="zh-CN"/>
        </w:rPr>
        <w:t>要</w:t>
      </w:r>
      <w:r>
        <w:rPr>
          <w:rFonts w:hint="eastAsia" w:ascii="仿宋" w:hAnsi="仿宋" w:eastAsia="仿宋" w:cs="仿宋"/>
          <w:color w:val="000000"/>
          <w:sz w:val="30"/>
          <w:szCs w:val="30"/>
        </w:rPr>
        <w:t>进一步提升国家级疾病预防控制机构的能力建设水平，注重技术革新、能力增强以及人才队伍的充实，发挥</w:t>
      </w:r>
      <w:r>
        <w:rPr>
          <w:rFonts w:hint="eastAsia" w:ascii="仿宋" w:hAnsi="仿宋" w:eastAsia="仿宋" w:cs="仿宋"/>
          <w:color w:val="000000"/>
          <w:kern w:val="0"/>
          <w:sz w:val="30"/>
          <w:szCs w:val="30"/>
        </w:rPr>
        <w:t>“领头雁”作用</w:t>
      </w:r>
      <w:r>
        <w:rPr>
          <w:rFonts w:hint="eastAsia" w:ascii="仿宋" w:hAnsi="仿宋" w:eastAsia="仿宋" w:cs="仿宋"/>
          <w:color w:val="000000"/>
          <w:sz w:val="30"/>
          <w:szCs w:val="30"/>
        </w:rPr>
        <w:t>，加强其在公共卫生应急中的决策咨询作用，充分发挥其专业技术优势，开展前瞻性的理论研究和技术研究，增强其整体指导能力。</w:t>
      </w:r>
    </w:p>
    <w:p>
      <w:pPr>
        <w:spacing w:line="360" w:lineRule="auto"/>
        <w:rPr>
          <w:rFonts w:ascii="仿宋" w:hAnsi="仿宋" w:eastAsia="仿宋" w:cs="仿宋"/>
          <w:b/>
          <w:bCs/>
          <w:color w:val="000000"/>
          <w:sz w:val="30"/>
          <w:szCs w:val="30"/>
        </w:rPr>
      </w:pPr>
      <w:r>
        <w:rPr>
          <w:rFonts w:hint="eastAsia" w:ascii="仿宋" w:hAnsi="仿宋" w:eastAsia="仿宋" w:cs="仿宋"/>
          <w:b/>
          <w:bCs/>
          <w:color w:val="000000"/>
          <w:sz w:val="30"/>
          <w:szCs w:val="30"/>
        </w:rPr>
        <w:t xml:space="preserve">3.1.3加强专业人才培养和队伍建设 </w:t>
      </w:r>
    </w:p>
    <w:p>
      <w:pPr>
        <w:spacing w:line="360" w:lineRule="auto"/>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按照国家疾病预防控制机构的人员编制应达到常住人口万分之1.75的比例的要求，</w:t>
      </w:r>
      <w:r>
        <w:rPr>
          <w:rFonts w:hint="eastAsia" w:ascii="仿宋" w:hAnsi="仿宋" w:eastAsia="仿宋" w:cs="仿宋"/>
          <w:color w:val="000000"/>
          <w:sz w:val="30"/>
          <w:szCs w:val="30"/>
          <w:lang w:eastAsia="zh-CN"/>
        </w:rPr>
        <w:t>应</w:t>
      </w:r>
      <w:r>
        <w:rPr>
          <w:rFonts w:hint="eastAsia" w:ascii="仿宋" w:hAnsi="仿宋" w:eastAsia="仿宋" w:cs="仿宋"/>
          <w:color w:val="000000"/>
          <w:sz w:val="30"/>
          <w:szCs w:val="30"/>
        </w:rPr>
        <w:t>尽快补齐我国疾病预防控制机构人员政策配置标准的人员缺口；根据新时代公共卫生事业发展面临的新形势新任务，从规模适度、结构优化、素质提高、布局合理等方面进一步加强疾控体系人员队伍建设；完善执业人员的培养体系，明确准入标准，优化使用机制，提升待遇保障水平，建立科学的考核评价和激励机制，以此来增强一线疾控人员的荣誉感和使命感</w:t>
      </w:r>
      <w:r>
        <w:rPr>
          <w:rFonts w:hint="eastAsia" w:ascii="仿宋" w:hAnsi="仿宋" w:eastAsia="仿宋" w:cs="仿宋"/>
          <w:color w:val="000000"/>
          <w:sz w:val="30"/>
          <w:szCs w:val="30"/>
          <w:vertAlign w:val="superscript"/>
        </w:rPr>
        <w:t>[</w:t>
      </w:r>
      <w:r>
        <w:rPr>
          <w:rStyle w:val="12"/>
          <w:rFonts w:ascii="仿宋" w:hAnsi="仿宋" w:eastAsia="仿宋" w:cs="仿宋"/>
          <w:color w:val="000000"/>
          <w:sz w:val="30"/>
          <w:szCs w:val="30"/>
        </w:rPr>
        <w:endnoteReference w:id="11"/>
      </w:r>
      <w:r>
        <w:rPr>
          <w:rFonts w:hint="eastAsia" w:ascii="仿宋" w:hAnsi="仿宋" w:eastAsia="仿宋" w:cs="仿宋"/>
          <w:color w:val="000000"/>
          <w:sz w:val="30"/>
          <w:szCs w:val="30"/>
          <w:vertAlign w:val="superscript"/>
        </w:rPr>
        <w:t>]</w:t>
      </w:r>
      <w:r>
        <w:rPr>
          <w:rFonts w:hint="eastAsia" w:ascii="仿宋" w:hAnsi="仿宋" w:eastAsia="仿宋" w:cs="仿宋"/>
          <w:color w:val="000000"/>
          <w:sz w:val="30"/>
          <w:szCs w:val="30"/>
        </w:rPr>
        <w:t>，稳定基层疾控队伍。进一步完善职业发展路径，拓宽职业发展空间，形成完备的职业发展体系和人才梯队体系，提高从业人员的职业稳定性，形成良好的发展预期。</w:t>
      </w:r>
    </w:p>
    <w:p>
      <w:pPr>
        <w:spacing w:line="360" w:lineRule="auto"/>
        <w:rPr>
          <w:rFonts w:ascii="仿宋" w:hAnsi="仿宋" w:eastAsia="仿宋" w:cs="仿宋"/>
          <w:b/>
          <w:bCs/>
          <w:color w:val="000000"/>
          <w:sz w:val="30"/>
          <w:szCs w:val="30"/>
        </w:rPr>
      </w:pPr>
      <w:r>
        <w:rPr>
          <w:rFonts w:hint="eastAsia" w:ascii="仿宋" w:hAnsi="仿宋" w:eastAsia="仿宋" w:cs="仿宋"/>
          <w:b/>
          <w:bCs/>
          <w:color w:val="000000"/>
          <w:sz w:val="30"/>
          <w:szCs w:val="30"/>
        </w:rPr>
        <w:t>3.1.4建立上下联动和医防协同的分工协作机制</w:t>
      </w:r>
    </w:p>
    <w:p>
      <w:pPr>
        <w:spacing w:line="360" w:lineRule="auto"/>
        <w:ind w:firstLine="600" w:firstLineChars="200"/>
        <w:rPr>
          <w:rFonts w:ascii="仿宋" w:hAnsi="仿宋" w:eastAsia="仿宋" w:cs="仿宋"/>
          <w:color w:val="000000"/>
          <w:sz w:val="30"/>
          <w:szCs w:val="30"/>
        </w:rPr>
      </w:pPr>
      <w:r>
        <w:rPr>
          <w:rFonts w:hint="eastAsia" w:ascii="仿宋" w:hAnsi="仿宋" w:eastAsia="仿宋" w:cs="仿宋"/>
          <w:color w:val="000000"/>
          <w:kern w:val="0"/>
          <w:sz w:val="30"/>
          <w:szCs w:val="30"/>
        </w:rPr>
        <w:t>推动建立疾病预防控制中心、医院、基层医疗卫生机构“三位一体”的疾病预防控制模式，一是强化疾病预防控制中心技术指导、人员培训、督导评价等职能，督促各级医疗卫生机构落实疾病预防控制职责，强化县级医院公共卫生服务职能，加强基层公共卫生体系建设。二是创新医防协同机制，推动医防机构人员通、信息通、资源通。三是加强人员的交叉交流和培训，探索疾病预防控制机构与公立医院的急救人员进行交叉培训，形成“疾病预防、医疗救治、健康管理”三位一体的医防协同融合服务新机制。四是</w:t>
      </w:r>
      <w:r>
        <w:rPr>
          <w:rFonts w:hint="eastAsia" w:ascii="仿宋" w:hAnsi="仿宋" w:eastAsia="仿宋" w:cs="仿宋"/>
          <w:color w:val="000000"/>
          <w:sz w:val="30"/>
          <w:szCs w:val="30"/>
        </w:rPr>
        <w:t>建立以健康为中心的工作机制，围绕疾病预防综合控制，通过建立医联体、医共体、健康联合体等形式，推动医疗卫生机构更加重视疾病的早期预防和控制，更好地发挥整体协同作用，提高人民群众的健康水平。</w:t>
      </w:r>
    </w:p>
    <w:p>
      <w:pPr>
        <w:spacing w:line="360" w:lineRule="auto"/>
        <w:rPr>
          <w:rFonts w:ascii="仿宋" w:hAnsi="仿宋" w:eastAsia="仿宋" w:cs="仿宋"/>
          <w:b/>
          <w:bCs/>
          <w:color w:val="000000"/>
          <w:sz w:val="30"/>
          <w:szCs w:val="30"/>
        </w:rPr>
      </w:pPr>
      <w:r>
        <w:rPr>
          <w:rFonts w:hint="eastAsia" w:ascii="仿宋" w:hAnsi="仿宋" w:eastAsia="仿宋" w:cs="仿宋"/>
          <w:b/>
          <w:bCs/>
          <w:color w:val="000000"/>
          <w:sz w:val="30"/>
          <w:szCs w:val="30"/>
        </w:rPr>
        <w:t>3.1.5改革完善疾病预防控制体系运行保障机制</w:t>
      </w:r>
    </w:p>
    <w:p>
      <w:pPr>
        <w:spacing w:line="360" w:lineRule="auto"/>
        <w:ind w:firstLine="600" w:firstLineChars="200"/>
        <w:rPr>
          <w:rFonts w:ascii="仿宋" w:hAnsi="仿宋" w:eastAsia="仿宋" w:cs="仿宋"/>
          <w:color w:val="000000"/>
          <w:kern w:val="0"/>
          <w:sz w:val="30"/>
          <w:szCs w:val="30"/>
        </w:rPr>
      </w:pPr>
      <w:r>
        <w:rPr>
          <w:rFonts w:hint="eastAsia" w:ascii="仿宋" w:hAnsi="仿宋" w:eastAsia="仿宋" w:cs="仿宋"/>
          <w:color w:val="000000"/>
          <w:sz w:val="30"/>
          <w:szCs w:val="30"/>
        </w:rPr>
        <w:t>习近平总书记特别强调，“要建立稳定的公共卫生事业投入机制，改善疾病预防控制基础条件。</w:t>
      </w:r>
      <w:r>
        <w:rPr>
          <w:rFonts w:hint="eastAsia" w:ascii="仿宋" w:hAnsi="仿宋" w:eastAsia="仿宋" w:cs="仿宋"/>
          <w:color w:val="000000"/>
          <w:kern w:val="0"/>
          <w:sz w:val="30"/>
          <w:szCs w:val="30"/>
        </w:rPr>
        <w:t>”</w:t>
      </w:r>
      <w:r>
        <w:rPr>
          <w:rFonts w:hint="eastAsia"/>
        </w:rPr>
        <w:t xml:space="preserve"> 一是</w:t>
      </w:r>
      <w:r>
        <w:rPr>
          <w:rFonts w:hint="eastAsia" w:ascii="仿宋" w:hAnsi="仿宋" w:eastAsia="仿宋" w:cs="仿宋"/>
          <w:color w:val="000000"/>
          <w:kern w:val="0"/>
          <w:sz w:val="30"/>
          <w:szCs w:val="30"/>
        </w:rPr>
        <w:t>政府应更加关注公共卫生体系的建设，逐步增加对公共卫生机构的财政补助投入，使其占整个卫生健康系统财政补助的比例得到显著提升</w:t>
      </w:r>
      <w:r>
        <w:rPr>
          <w:rFonts w:hint="eastAsia" w:ascii="仿宋" w:hAnsi="仿宋" w:eastAsia="仿宋" w:cs="仿宋"/>
          <w:color w:val="000000"/>
          <w:kern w:val="0"/>
          <w:sz w:val="30"/>
          <w:szCs w:val="30"/>
          <w:vertAlign w:val="superscript"/>
        </w:rPr>
        <w:t>[</w:t>
      </w:r>
      <w:r>
        <w:rPr>
          <w:rStyle w:val="12"/>
          <w:rFonts w:ascii="仿宋" w:hAnsi="仿宋" w:eastAsia="仿宋" w:cs="仿宋"/>
          <w:color w:val="000000"/>
          <w:sz w:val="30"/>
          <w:szCs w:val="30"/>
        </w:rPr>
        <w:endnoteReference w:id="12"/>
      </w:r>
      <w:r>
        <w:rPr>
          <w:rFonts w:hint="eastAsia" w:ascii="仿宋" w:hAnsi="仿宋" w:eastAsia="仿宋" w:cs="仿宋"/>
          <w:color w:val="000000"/>
          <w:kern w:val="0"/>
          <w:sz w:val="30"/>
          <w:szCs w:val="30"/>
          <w:vertAlign w:val="superscript"/>
        </w:rPr>
        <w:t>]</w:t>
      </w:r>
      <w:r>
        <w:rPr>
          <w:rFonts w:hint="eastAsia" w:ascii="仿宋" w:hAnsi="仿宋" w:eastAsia="仿宋" w:cs="仿宋"/>
          <w:color w:val="000000"/>
          <w:kern w:val="0"/>
          <w:sz w:val="30"/>
          <w:szCs w:val="30"/>
        </w:rPr>
        <w:t>。二是中央财政应进一步加大对中西部地区公共卫生体系建设的支持力度，通过转移支付等方式，促进公共卫生资源的区域均衡配置。三是加强疾病预防控制机构的标准化建设，特别是提升省级和人口大市疾病预防控制中心的检测和应急处置能力，确保基层公共卫生防控的第一道关口坚实可靠。</w:t>
      </w:r>
    </w:p>
    <w:p>
      <w:pPr>
        <w:pStyle w:val="3"/>
        <w:ind w:firstLine="0" w:firstLineChars="0"/>
        <w:rPr>
          <w:rFonts w:ascii="仿宋" w:hAnsi="仿宋" w:cs="仿宋"/>
          <w:sz w:val="30"/>
          <w:szCs w:val="30"/>
        </w:rPr>
      </w:pPr>
      <w:r>
        <w:rPr>
          <w:rFonts w:hint="eastAsia" w:ascii="仿宋" w:hAnsi="仿宋" w:cs="仿宋"/>
          <w:sz w:val="30"/>
          <w:szCs w:val="30"/>
        </w:rPr>
        <w:t>3.2健全公共卫生风险响应机制</w:t>
      </w:r>
    </w:p>
    <w:p>
      <w:pPr>
        <w:spacing w:line="360" w:lineRule="auto"/>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进入21世纪，随着人类活动范围的扩大和跨境流动的日益频繁，病原体向全球扩散的途径和方式正变得愈发多样和快速。与此同时，传统传染性疾病和新发传染性疾病交织并发的现象值得高度关注。在过去5年里，世界卫生组织已经报告了包括霍乱、小儿麻痹症、禽流感等在内的新旧传染病超过1100种，其中，新发传染病平均每年出现1种，严重威胁人类健康；突发性化学和核放射事件等威胁难以预测，我们也不能排除历史上曾发生过的、造成大规模伤害的突发事件再次重演的可能性，其中包括蓄意使用生物和化学因子以及工业事故等风险</w:t>
      </w:r>
      <w:r>
        <w:rPr>
          <w:rFonts w:hint="eastAsia" w:ascii="仿宋" w:hAnsi="仿宋" w:eastAsia="仿宋" w:cs="仿宋"/>
          <w:color w:val="000000"/>
          <w:sz w:val="30"/>
          <w:szCs w:val="30"/>
          <w:vertAlign w:val="superscript"/>
        </w:rPr>
        <w:t>[</w:t>
      </w:r>
      <w:r>
        <w:rPr>
          <w:rFonts w:hint="eastAsia" w:ascii="仿宋" w:hAnsi="仿宋" w:eastAsia="仿宋" w:cs="仿宋"/>
          <w:color w:val="000000"/>
          <w:sz w:val="30"/>
          <w:szCs w:val="30"/>
          <w:vertAlign w:val="superscript"/>
        </w:rPr>
        <w:endnoteReference w:id="13"/>
      </w:r>
      <w:r>
        <w:rPr>
          <w:rFonts w:hint="eastAsia" w:ascii="仿宋" w:hAnsi="仿宋" w:eastAsia="仿宋" w:cs="仿宋"/>
          <w:color w:val="000000"/>
          <w:sz w:val="30"/>
          <w:szCs w:val="30"/>
          <w:vertAlign w:val="superscript"/>
        </w:rPr>
        <w:t>]</w:t>
      </w:r>
      <w:r>
        <w:rPr>
          <w:rFonts w:hint="eastAsia" w:ascii="仿宋" w:hAnsi="仿宋" w:eastAsia="仿宋" w:cs="仿宋"/>
          <w:color w:val="000000"/>
          <w:sz w:val="30"/>
          <w:szCs w:val="30"/>
        </w:rPr>
        <w:t>。全球卫生安全事件正呈现跨区域化、跨国界化等新特征，严重威胁人类生命安全和身体健康，深刻影响全球经济社会发展秩序，因此，各级党委和政府需要高度重视随时可能出现的公共卫生风险，完善监测、评估、决策流程，健全预警响应机制。</w:t>
      </w:r>
    </w:p>
    <w:p>
      <w:pPr>
        <w:pStyle w:val="3"/>
        <w:ind w:firstLine="0" w:firstLineChars="0"/>
        <w:rPr>
          <w:rFonts w:ascii="仿宋" w:hAnsi="仿宋" w:cs="仿宋"/>
          <w:sz w:val="30"/>
          <w:szCs w:val="30"/>
        </w:rPr>
      </w:pPr>
      <w:r>
        <w:rPr>
          <w:rFonts w:hint="eastAsia" w:ascii="仿宋" w:hAnsi="仿宋" w:cs="仿宋"/>
          <w:sz w:val="30"/>
          <w:szCs w:val="30"/>
        </w:rPr>
        <w:t xml:space="preserve">3.3增强早期监测预警能力 </w:t>
      </w:r>
    </w:p>
    <w:p>
      <w:pPr>
        <w:spacing w:line="360" w:lineRule="auto"/>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多次抗击重大传染病疫情的经验显示，实施早发现、早报告、早隔离、早治疗的“四早”防控策略，并加强早期监测预警能力，是有效将疫情遏制在萌芽状态的关键。</w:t>
      </w:r>
      <w:r>
        <w:rPr>
          <w:rFonts w:hint="eastAsia" w:ascii="仿宋" w:hAnsi="仿宋" w:eastAsia="仿宋" w:cs="仿宋"/>
          <w:color w:val="000000"/>
          <w:kern w:val="0"/>
          <w:sz w:val="30"/>
          <w:szCs w:val="30"/>
        </w:rPr>
        <w:t>一是</w:t>
      </w:r>
      <w:r>
        <w:rPr>
          <w:rFonts w:hint="eastAsia" w:ascii="仿宋" w:hAnsi="仿宋" w:eastAsia="仿宋" w:cs="仿宋"/>
          <w:color w:val="000000"/>
          <w:sz w:val="30"/>
          <w:szCs w:val="30"/>
        </w:rPr>
        <w:t>完善传染病疫情和突发公共卫生事件的监测系统，优化对不明原因疾病和异常健康事件的监测机制，以提升监测的敏感性和准确性</w:t>
      </w:r>
      <w:r>
        <w:rPr>
          <w:rFonts w:hint="eastAsia" w:ascii="仿宋" w:hAnsi="仿宋" w:eastAsia="仿宋" w:cs="仿宋"/>
          <w:color w:val="000000"/>
          <w:sz w:val="30"/>
          <w:szCs w:val="30"/>
          <w:vertAlign w:val="superscript"/>
        </w:rPr>
        <w:t>[</w:t>
      </w:r>
      <w:r>
        <w:rPr>
          <w:rStyle w:val="12"/>
          <w:rFonts w:ascii="仿宋" w:hAnsi="仿宋" w:eastAsia="仿宋" w:cs="仿宋"/>
          <w:color w:val="000000"/>
          <w:sz w:val="30"/>
          <w:szCs w:val="30"/>
        </w:rPr>
        <w:endnoteReference w:id="14"/>
      </w:r>
      <w:r>
        <w:rPr>
          <w:rFonts w:hint="eastAsia" w:ascii="仿宋" w:hAnsi="仿宋" w:eastAsia="仿宋" w:cs="仿宋"/>
          <w:color w:val="000000"/>
          <w:sz w:val="30"/>
          <w:szCs w:val="30"/>
          <w:vertAlign w:val="superscript"/>
        </w:rPr>
        <w:t>]</w:t>
      </w:r>
      <w:r>
        <w:rPr>
          <w:rFonts w:hint="eastAsia" w:ascii="仿宋" w:hAnsi="仿宋" w:eastAsia="仿宋" w:cs="仿宋"/>
          <w:color w:val="000000"/>
          <w:sz w:val="30"/>
          <w:szCs w:val="30"/>
        </w:rPr>
        <w:t>。在应对新冠疫情初期的过程中，我国进一步完善了严格的监测报告制度，随时将疫情控制在局部、小范围、小规模。未来，还将利用信息化、互联网等技术手段，进一步扩大监测的范围、数据收集的渠道，借助大数据、人工智能等技术，构建智慧化的预警系统，实现多点触发机制，丰富监测预警的渠道。智能化地分析并识别传染病可能增加的流行风险或初现的征兆，从而显著提升预警的敏感性、准确性和时效性。二</w:t>
      </w:r>
      <w:r>
        <w:rPr>
          <w:rFonts w:hint="eastAsia" w:ascii="仿宋" w:hAnsi="仿宋" w:eastAsia="仿宋" w:cs="仿宋"/>
          <w:color w:val="000000"/>
          <w:sz w:val="30"/>
          <w:szCs w:val="30"/>
          <w:lang w:eastAsia="zh-CN"/>
        </w:rPr>
        <w:t>是</w:t>
      </w:r>
      <w:r>
        <w:rPr>
          <w:rFonts w:hint="eastAsia" w:ascii="仿宋" w:hAnsi="仿宋" w:eastAsia="仿宋" w:cs="仿宋"/>
          <w:color w:val="000000"/>
          <w:sz w:val="30"/>
          <w:szCs w:val="30"/>
        </w:rPr>
        <w:t>加强实验室检测网络建设，提升传染病检测能力。建立覆盖全民、高效及时的检测体系。不断优化检测能力分布，针对检测能力不平衡和可能出现的突发情况，科学布局检测体系，并建设机动检测力量，部署公共检测实验室，配备移动方舱实验室，在全国形成必要的机动检测储备能力。三是构建公共卫生机构和医疗机构之间的协同监测机制，以充分发挥基层哨点的作用，重点开展基层监测站点的建设。迅速感知并识别新发突发传染病、重大动植物疫情、微生物耐药性、生物技术环境安全等风险因素，实现多点位预警、多渠道监测，确保信息畅通，各部门协同配合，以实现早发现、早预警、早应对的目标</w:t>
      </w:r>
      <w:r>
        <w:rPr>
          <w:rFonts w:hint="eastAsia" w:ascii="仿宋" w:hAnsi="仿宋" w:eastAsia="仿宋" w:cs="仿宋"/>
          <w:color w:val="000000"/>
          <w:sz w:val="30"/>
          <w:szCs w:val="30"/>
          <w:vertAlign w:val="superscript"/>
        </w:rPr>
        <w:t>[</w:t>
      </w:r>
      <w:r>
        <w:rPr>
          <w:rStyle w:val="12"/>
          <w:rFonts w:ascii="仿宋" w:hAnsi="仿宋" w:eastAsia="仿宋" w:cs="仿宋"/>
          <w:color w:val="000000"/>
          <w:sz w:val="30"/>
          <w:szCs w:val="30"/>
        </w:rPr>
        <w:endnoteReference w:id="15"/>
      </w:r>
      <w:r>
        <w:rPr>
          <w:rFonts w:hint="eastAsia" w:ascii="仿宋" w:hAnsi="仿宋" w:eastAsia="仿宋" w:cs="仿宋"/>
          <w:color w:val="000000"/>
          <w:sz w:val="30"/>
          <w:szCs w:val="30"/>
          <w:vertAlign w:val="superscript"/>
        </w:rPr>
        <w:t>]</w:t>
      </w:r>
      <w:r>
        <w:rPr>
          <w:rFonts w:hint="eastAsia" w:ascii="仿宋" w:hAnsi="仿宋" w:eastAsia="仿宋" w:cs="仿宋"/>
          <w:color w:val="000000"/>
          <w:sz w:val="30"/>
          <w:szCs w:val="30"/>
        </w:rPr>
        <w:t>。完善抗原检测等技术手段，形成强大的全民化的公共卫生监测体系。</w:t>
      </w:r>
    </w:p>
    <w:p>
      <w:pPr>
        <w:pStyle w:val="3"/>
        <w:ind w:firstLine="0" w:firstLineChars="0"/>
        <w:rPr>
          <w:rFonts w:ascii="仿宋" w:hAnsi="仿宋" w:cs="仿宋"/>
          <w:sz w:val="30"/>
          <w:szCs w:val="30"/>
        </w:rPr>
      </w:pPr>
      <w:bookmarkStart w:id="1" w:name="_Toc111361770"/>
      <w:bookmarkStart w:id="2" w:name="_Toc111326059"/>
      <w:bookmarkStart w:id="3" w:name="_Toc111371043"/>
      <w:bookmarkStart w:id="4" w:name="_Toc111366243"/>
      <w:bookmarkStart w:id="5" w:name="_Toc111370301"/>
      <w:bookmarkStart w:id="6" w:name="_Toc111367773"/>
      <w:bookmarkStart w:id="7" w:name="_Toc111364332"/>
      <w:bookmarkStart w:id="8" w:name="_Toc108687118"/>
      <w:bookmarkStart w:id="9" w:name="_Toc108598376"/>
      <w:bookmarkStart w:id="10" w:name="_Toc119485837"/>
      <w:bookmarkStart w:id="11" w:name="_Toc111368472"/>
      <w:bookmarkStart w:id="12" w:name="_Toc108624390"/>
      <w:bookmarkStart w:id="13" w:name="_Toc111358225"/>
      <w:bookmarkStart w:id="14" w:name="_Toc111368060"/>
      <w:bookmarkStart w:id="15" w:name="_Toc111369704"/>
      <w:bookmarkStart w:id="16" w:name="_Toc111367514"/>
      <w:bookmarkStart w:id="17" w:name="_Toc111361172"/>
      <w:bookmarkStart w:id="18" w:name="_Toc111366457"/>
      <w:bookmarkStart w:id="19" w:name="_Toc111366996"/>
      <w:bookmarkStart w:id="20" w:name="_Toc116895369"/>
      <w:bookmarkStart w:id="21" w:name="_Toc111370675"/>
      <w:bookmarkStart w:id="22" w:name="_Toc108686340"/>
      <w:r>
        <w:rPr>
          <w:rFonts w:hint="eastAsia" w:ascii="仿宋" w:hAnsi="仿宋" w:cs="仿宋"/>
          <w:sz w:val="30"/>
          <w:szCs w:val="30"/>
        </w:rPr>
        <w:t>3.4信息化赋能智慧公共卫生体系建设</w:t>
      </w:r>
    </w:p>
    <w:p>
      <w:pPr>
        <w:spacing w:line="360" w:lineRule="auto"/>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一是充分调动我国传染病联防联控机制的优势资源，破除管理部门与执行机构间存在的数据障碍，积极运用5G、大数据、云计算以及人工智能等前沿科技手段，构建一个包容多元数据、促进信息共享的统一平台。并建立智慧化多点触发监测预警系统，以实现对疫情动态的精准监控与提前警示。二是依托全方位感知技术、融合通信技术以及公共安全保障技术，构建响应迅捷、协作高效、调度自如的智慧应急指挥系统。深入探究突发公共卫生事件预防、准备及应对处置的各个阶段，有效整合各类相关信息并进行直观呈现，旨在实现从事件报告接收、应急启动、指挥调度、形势分析、多方协商到效果评估等整个应急响应流程的全程信息化管理。三是利用现有的公共卫生应急管理信息化和数据资源，融合智能决策分析技术，构建事件链与预案链的综合分析模型，对突发公共卫生事件进行全方位、多维度的深入研究和分析。通过实施闭环反馈机制，持续优化决策流程，确保决策的科学性和有效性。依托卫生应急管理的“一张图”理念，开展多图层建设与整合工作，实现监测数据的综合展示、空间信息的智能搜索，并对多源异构数据进行有效治理、管理和可视化展现。</w:t>
      </w:r>
    </w:p>
    <w:p>
      <w:pPr>
        <w:pStyle w:val="3"/>
        <w:ind w:firstLine="0" w:firstLineChars="0"/>
        <w:rPr>
          <w:rFonts w:ascii="仿宋" w:hAnsi="仿宋" w:cs="仿宋"/>
          <w:sz w:val="30"/>
          <w:szCs w:val="30"/>
        </w:rPr>
      </w:pPr>
      <w:r>
        <w:rPr>
          <w:rFonts w:hint="eastAsia" w:ascii="仿宋" w:hAnsi="仿宋" w:cs="仿宋"/>
          <w:sz w:val="30"/>
          <w:szCs w:val="30"/>
        </w:rPr>
        <w:t>3.5建设高水平公共卫生学院</w:t>
      </w:r>
    </w:p>
    <w:p>
      <w:pPr>
        <w:spacing w:line="360" w:lineRule="auto"/>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公共卫生作为卫生健康领域的突出短板和弱项，加强公共卫生人才培养是</w:t>
      </w:r>
      <w:r>
        <w:rPr>
          <w:rFonts w:hint="eastAsia" w:ascii="仿宋" w:hAnsi="仿宋" w:eastAsia="仿宋" w:cs="仿宋"/>
          <w:color w:val="000000"/>
          <w:kern w:val="0"/>
          <w:sz w:val="30"/>
          <w:szCs w:val="30"/>
        </w:rPr>
        <w:t>“面向人民生命健康”</w:t>
      </w:r>
      <w:r>
        <w:rPr>
          <w:rFonts w:hint="eastAsia" w:ascii="仿宋" w:hAnsi="仿宋" w:eastAsia="仿宋" w:cs="仿宋"/>
          <w:color w:val="000000"/>
          <w:sz w:val="30"/>
          <w:szCs w:val="30"/>
        </w:rPr>
        <w:t>人才战略的重要着力点。习近平总书记提出，“建设一批高水平公共卫生学院，着力培养能解决病原学鉴定、疫情形势研判和传播规律研究、现场流行病学调查、实验室检测等实际问题的人才。我国公共卫生学院以及公共卫生学科建设迎来了新的机遇、提出了新的要求。一是提高对公共卫生学科和公共卫生专业的重视程度，针对公共卫生学科的特点，制定适宜的学科评价体系，提高专业化水平和能力，促进公共卫生教育健康发展；二是强化公共卫生与其他急救、环境卫生、食品卫生、动物医学、统计学等学科合作，培养具备丰富专业知识的复合型人才；三是强化公共卫生专业教育与实践教育的融合程度，针对重点的公共卫生问题和关键技术能力，增加实践培训内容，提高实际操作能力，培养更多实践型人才。</w:t>
      </w:r>
    </w:p>
    <w:p>
      <w:pPr>
        <w:pStyle w:val="2"/>
        <w:ind w:firstLine="0" w:firstLineChars="0"/>
        <w:rPr>
          <w:rFonts w:ascii="仿宋" w:hAnsi="仿宋" w:cs="仿宋"/>
          <w:sz w:val="30"/>
          <w:szCs w:val="30"/>
        </w:rPr>
      </w:pPr>
      <w:r>
        <w:rPr>
          <w:rFonts w:hint="eastAsia" w:ascii="仿宋" w:hAnsi="仿宋" w:cs="仿宋"/>
          <w:sz w:val="30"/>
          <w:szCs w:val="30"/>
        </w:rPr>
        <w:t>4</w:t>
      </w:r>
      <w:r>
        <w:rPr>
          <w:rFonts w:hint="eastAsia" w:ascii="仿宋" w:hAnsi="仿宋" w:cs="仿宋"/>
          <w:color w:val="000000"/>
          <w:sz w:val="30"/>
          <w:szCs w:val="30"/>
        </w:rPr>
        <w:t>结语</w:t>
      </w:r>
    </w:p>
    <w:p>
      <w:pPr>
        <w:ind w:firstLine="600" w:firstLineChars="200"/>
        <w:rPr>
          <w:rFonts w:ascii="仿宋" w:hAnsi="仿宋" w:eastAsia="仿宋" w:cs="仿宋"/>
          <w:sz w:val="30"/>
          <w:szCs w:val="30"/>
        </w:rPr>
      </w:pPr>
      <w:r>
        <w:rPr>
          <w:rFonts w:hint="eastAsia" w:ascii="仿宋" w:hAnsi="仿宋" w:eastAsia="仿宋" w:cs="仿宋"/>
          <w:color w:val="000000"/>
          <w:kern w:val="0"/>
          <w:sz w:val="30"/>
          <w:szCs w:val="30"/>
        </w:rPr>
        <w:t>公共卫生安全是人民生命安全、身体健康和幸福生活的基本保障，公共卫生治理体系的现代化是构成国家治理体系现代化不可或缺的一环，而构建强大的公共卫生体系，是确保公共卫生安全与实现公共卫生体系现代化进程的基础</w:t>
      </w:r>
      <w:r>
        <w:rPr>
          <w:rFonts w:hint="eastAsia" w:ascii="仿宋" w:hAnsi="仿宋" w:eastAsia="仿宋" w:cs="仿宋"/>
          <w:color w:val="000000"/>
          <w:kern w:val="0"/>
          <w:sz w:val="30"/>
          <w:szCs w:val="30"/>
          <w:vertAlign w:val="superscript"/>
        </w:rPr>
        <w:t xml:space="preserve"> [</w:t>
      </w:r>
      <w:r>
        <w:rPr>
          <w:rStyle w:val="12"/>
          <w:rFonts w:hint="eastAsia" w:ascii="仿宋" w:hAnsi="仿宋" w:eastAsia="仿宋" w:cs="仿宋"/>
          <w:color w:val="000000"/>
          <w:kern w:val="0"/>
          <w:sz w:val="30"/>
          <w:szCs w:val="30"/>
        </w:rPr>
        <w:endnoteReference w:id="16"/>
      </w:r>
      <w:r>
        <w:rPr>
          <w:rFonts w:hint="eastAsia" w:ascii="仿宋" w:hAnsi="仿宋" w:eastAsia="仿宋" w:cs="仿宋"/>
          <w:color w:val="000000"/>
          <w:kern w:val="0"/>
          <w:sz w:val="30"/>
          <w:szCs w:val="30"/>
          <w:vertAlign w:val="superscript"/>
        </w:rPr>
        <w:t>]</w:t>
      </w:r>
      <w:r>
        <w:rPr>
          <w:rFonts w:hint="eastAsia" w:ascii="仿宋" w:hAnsi="仿宋" w:eastAsia="仿宋" w:cs="仿宋"/>
          <w:color w:val="000000"/>
          <w:kern w:val="0"/>
          <w:sz w:val="30"/>
          <w:szCs w:val="30"/>
        </w:rPr>
        <w:t>。</w:t>
      </w:r>
      <w:r>
        <w:rPr>
          <w:rFonts w:hint="eastAsia" w:ascii="仿宋" w:hAnsi="仿宋" w:eastAsia="仿宋" w:cs="仿宋"/>
          <w:color w:val="000000"/>
          <w:sz w:val="30"/>
          <w:szCs w:val="30"/>
        </w:rPr>
        <w:t>习近平总书记强调要构筑强大的公共卫生体系为我国公共卫生体系路径研究提供了遵循和指引。</w:t>
      </w:r>
      <w:r>
        <w:rPr>
          <w:rFonts w:hint="eastAsia" w:ascii="仿宋" w:hAnsi="仿宋" w:eastAsia="仿宋" w:cs="仿宋"/>
          <w:color w:val="000000"/>
          <w:kern w:val="0"/>
          <w:sz w:val="30"/>
          <w:szCs w:val="30"/>
        </w:rPr>
        <w:t>我</w:t>
      </w:r>
      <w:r>
        <w:rPr>
          <w:rFonts w:hint="eastAsia" w:ascii="仿宋" w:hAnsi="仿宋" w:eastAsia="仿宋" w:cs="仿宋"/>
          <w:color w:val="000000"/>
          <w:kern w:val="0"/>
          <w:sz w:val="30"/>
          <w:szCs w:val="30"/>
          <w:lang w:eastAsia="zh-CN"/>
        </w:rPr>
        <w:t>们要</w:t>
      </w:r>
      <w:r>
        <w:rPr>
          <w:rFonts w:hint="eastAsia" w:ascii="仿宋" w:hAnsi="仿宋" w:eastAsia="仿宋" w:cs="仿宋"/>
          <w:color w:val="000000"/>
          <w:kern w:val="0"/>
          <w:sz w:val="30"/>
          <w:szCs w:val="30"/>
        </w:rPr>
        <w:t>始终将卫生健康工作放在重要位置，努力做好公共卫生风险防控，不断提高公共卫生服务能力，有力保障全体人民健康福祉。</w:t>
      </w:r>
      <w:r>
        <w:rPr>
          <w:rFonts w:hint="eastAsia" w:ascii="仿宋" w:hAnsi="仿宋" w:eastAsia="仿宋" w:cs="仿宋"/>
          <w:color w:val="000000"/>
          <w:sz w:val="30"/>
          <w:szCs w:val="30"/>
        </w:rPr>
        <w:t>针对我国现有公共卫生体系建设中存在的跨部门协同管理模式尚不完善、长期的医防割裂造成疫情应急响应机制尚未全面建立、对重大传染病的早期筛查、发现、及时预警和连续动态监测难以实现、信息化支撑作用尚未有效显现等问题，从完善</w:t>
      </w:r>
      <w:r>
        <w:rPr>
          <w:rFonts w:hint="eastAsia" w:ascii="仿宋" w:hAnsi="仿宋" w:eastAsia="仿宋" w:cs="仿宋"/>
          <w:color w:val="000000"/>
          <w:sz w:val="30"/>
          <w:szCs w:val="30"/>
          <w:lang w:eastAsia="zh-CN"/>
        </w:rPr>
        <w:t>疾</w:t>
      </w:r>
      <w:r>
        <w:rPr>
          <w:rFonts w:hint="eastAsia" w:ascii="仿宋" w:hAnsi="仿宋" w:eastAsia="仿宋" w:cs="仿宋"/>
          <w:color w:val="000000"/>
          <w:sz w:val="30"/>
          <w:szCs w:val="30"/>
        </w:rPr>
        <w:t>病预防控制体系，健全公共卫生风险响应机制、筑牢国家生物安全体系、信息化支撑公共卫生体系、建设高水平公共卫生学院等方面提出了实现路径，以期为构建强大的公共卫生体系提供参考借鉴。</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Pr>
        <w:pStyle w:val="2"/>
        <w:ind w:firstLine="602"/>
        <w:rPr>
          <w:rFonts w:ascii="仿宋" w:hAnsi="仿宋" w:cs="仿宋"/>
          <w:sz w:val="30"/>
          <w:szCs w:val="30"/>
        </w:rPr>
      </w:pPr>
      <w:r>
        <w:rPr>
          <w:rFonts w:hint="eastAsia" w:ascii="仿宋" w:hAnsi="仿宋" w:cs="仿宋"/>
          <w:sz w:val="30"/>
          <w:szCs w:val="30"/>
        </w:rPr>
        <w:t>参考文献</w:t>
      </w:r>
    </w:p>
    <w:sectPr>
      <w:headerReference r:id="rId4" w:type="default"/>
      <w:footerReference r:id="rId5" w:type="default"/>
      <w:endnotePr>
        <w:numFmt w:val="decimal"/>
      </w:endnote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34">
    <w:p>
      <w:r>
        <w:separator/>
      </w:r>
    </w:p>
  </w:endnote>
  <w:endnote w:type="continuationSeparator" w:id="35">
    <w:p>
      <w:r>
        <w:continuationSeparator/>
      </w:r>
    </w:p>
  </w:endnote>
  <w:endnote w:id="0">
    <w:p>
      <w:pPr>
        <w:pStyle w:val="5"/>
        <w:snapToGrid/>
        <w:rPr>
          <w:rFonts w:hint="eastAsia"/>
          <w:sz w:val="24"/>
          <w:szCs w:val="24"/>
        </w:rPr>
      </w:pPr>
      <w:bookmarkStart w:id="23" w:name="_GoBack"/>
      <w:r>
        <w:rPr>
          <w:rStyle w:val="11"/>
          <w:rFonts w:hint="eastAsia"/>
          <w:sz w:val="24"/>
          <w:szCs w:val="24"/>
        </w:rPr>
        <w:t>[</w:t>
      </w:r>
      <w:r>
        <w:rPr>
          <w:rStyle w:val="11"/>
          <w:rFonts w:hint="eastAsia"/>
          <w:sz w:val="24"/>
          <w:szCs w:val="24"/>
        </w:rPr>
        <w:endnoteRef/>
      </w:r>
      <w:r>
        <w:rPr>
          <w:rStyle w:val="11"/>
          <w:rFonts w:hint="eastAsia"/>
          <w:sz w:val="24"/>
          <w:szCs w:val="24"/>
        </w:rPr>
        <w:t>]</w:t>
      </w:r>
      <w:r>
        <w:rPr>
          <w:rFonts w:hint="eastAsia"/>
          <w:sz w:val="24"/>
          <w:szCs w:val="24"/>
          <w:lang w:val="en-US" w:eastAsia="zh-CN"/>
        </w:rPr>
        <w:t>习近平:</w:t>
      </w:r>
      <w:r>
        <w:rPr>
          <w:rFonts w:hint="eastAsia" w:cs="宋体"/>
          <w:snapToGrid/>
          <w:sz w:val="24"/>
          <w:szCs w:val="24"/>
          <w:lang w:eastAsia="zh-CN"/>
        </w:rPr>
        <w:t>《</w:t>
      </w:r>
      <w:r>
        <w:rPr>
          <w:rFonts w:hint="eastAsia" w:ascii="Calibri" w:hAnsi="Calibri" w:eastAsia="宋体" w:cs="宋体"/>
          <w:snapToGrid/>
          <w:color w:val="auto"/>
          <w:sz w:val="24"/>
          <w:szCs w:val="24"/>
          <w:lang w:eastAsia="zh-CN"/>
        </w:rPr>
        <w:t>在浦东开发开放30周年庆祝大会上的讲话</w:t>
      </w:r>
      <w:r>
        <w:rPr>
          <w:rFonts w:hint="eastAsia" w:cs="宋体"/>
          <w:snapToGrid/>
          <w:sz w:val="24"/>
          <w:szCs w:val="24"/>
          <w:lang w:eastAsia="zh-CN"/>
        </w:rPr>
        <w:t>》，</w:t>
      </w:r>
      <w:r>
        <w:rPr>
          <w:rFonts w:hint="eastAsia" w:ascii="Calibri" w:hAnsi="Calibri" w:eastAsia="宋体" w:cs="宋体"/>
          <w:snapToGrid/>
          <w:sz w:val="24"/>
          <w:szCs w:val="24"/>
          <w:lang w:eastAsia="zh-CN"/>
        </w:rPr>
        <w:t>2020年11月12日</w:t>
      </w:r>
    </w:p>
  </w:endnote>
  <w:endnote w:id="1">
    <w:p>
      <w:pPr>
        <w:pStyle w:val="5"/>
        <w:snapToGrid/>
        <w:rPr>
          <w:rFonts w:hint="eastAsia"/>
          <w:sz w:val="24"/>
          <w:szCs w:val="24"/>
        </w:rPr>
      </w:pPr>
      <w:r>
        <w:rPr>
          <w:rStyle w:val="11"/>
          <w:rFonts w:hint="eastAsia"/>
          <w:sz w:val="24"/>
          <w:szCs w:val="24"/>
        </w:rPr>
        <w:t>[</w:t>
      </w:r>
      <w:r>
        <w:rPr>
          <w:rStyle w:val="11"/>
          <w:rFonts w:hint="eastAsia"/>
          <w:sz w:val="24"/>
          <w:szCs w:val="24"/>
        </w:rPr>
        <w:endnoteRef/>
      </w:r>
      <w:r>
        <w:rPr>
          <w:rStyle w:val="11"/>
          <w:rFonts w:hint="eastAsia"/>
          <w:sz w:val="24"/>
          <w:szCs w:val="24"/>
        </w:rPr>
        <w:t>]</w:t>
      </w:r>
      <w:r>
        <w:rPr>
          <w:rFonts w:hint="eastAsia"/>
          <w:sz w:val="24"/>
          <w:szCs w:val="24"/>
          <w:lang w:val="en-US" w:eastAsia="zh-CN"/>
        </w:rPr>
        <w:t>习近平：《</w:t>
      </w:r>
      <w:r>
        <w:rPr>
          <w:rFonts w:hint="eastAsia" w:ascii="Calibri" w:hAnsi="Calibri" w:eastAsia="宋体" w:cs="宋体"/>
          <w:snapToGrid/>
          <w:color w:val="auto"/>
          <w:sz w:val="24"/>
          <w:szCs w:val="24"/>
          <w:lang w:eastAsia="zh-CN"/>
        </w:rPr>
        <w:t>在专家学者座谈会上的讲话</w:t>
      </w:r>
      <w:r>
        <w:rPr>
          <w:rFonts w:hint="eastAsia" w:cs="宋体"/>
          <w:snapToGrid/>
          <w:sz w:val="24"/>
          <w:szCs w:val="24"/>
          <w:lang w:eastAsia="zh-CN"/>
        </w:rPr>
        <w:t>》，</w:t>
      </w:r>
      <w:r>
        <w:rPr>
          <w:rFonts w:hint="eastAsia" w:ascii="Calibri" w:hAnsi="Calibri" w:eastAsia="宋体" w:cs="宋体"/>
          <w:snapToGrid/>
          <w:sz w:val="24"/>
          <w:szCs w:val="24"/>
          <w:lang w:eastAsia="zh-CN"/>
        </w:rPr>
        <w:t>2020年6月2日</w:t>
      </w:r>
      <w:r>
        <w:rPr>
          <w:rFonts w:hint="eastAsia" w:cs="宋体"/>
          <w:snapToGrid/>
          <w:sz w:val="24"/>
          <w:szCs w:val="24"/>
          <w:lang w:eastAsia="zh-CN"/>
        </w:rPr>
        <w:t>。</w:t>
      </w:r>
    </w:p>
  </w:endnote>
  <w:endnote w:id="2">
    <w:p>
      <w:pPr>
        <w:pStyle w:val="5"/>
        <w:spacing w:line="360" w:lineRule="auto"/>
        <w:rPr>
          <w:sz w:val="24"/>
          <w:szCs w:val="24"/>
        </w:rPr>
      </w:pPr>
      <w:r>
        <w:rPr>
          <w:rFonts w:hint="eastAsia"/>
          <w:sz w:val="24"/>
          <w:szCs w:val="24"/>
        </w:rPr>
        <w:t>[</w:t>
      </w:r>
      <w:r>
        <w:rPr>
          <w:sz w:val="24"/>
          <w:szCs w:val="24"/>
        </w:rPr>
        <w:endnoteRef/>
      </w:r>
      <w:r>
        <w:rPr>
          <w:rFonts w:hint="eastAsia"/>
          <w:sz w:val="24"/>
          <w:szCs w:val="24"/>
        </w:rPr>
        <w:t>]</w:t>
      </w:r>
      <w:r>
        <w:rPr>
          <w:sz w:val="24"/>
          <w:szCs w:val="24"/>
        </w:rPr>
        <w:t xml:space="preserve"> </w:t>
      </w:r>
      <w:r>
        <w:rPr>
          <w:rFonts w:hint="eastAsia"/>
          <w:sz w:val="24"/>
          <w:szCs w:val="24"/>
        </w:rPr>
        <w:t>姚建义,金雅玲,汤晓勇,等.突发公共卫生事件智慧应急发展探讨[J].中国工程科学,2021,23(05):34-40.</w:t>
      </w:r>
    </w:p>
  </w:endnote>
  <w:endnote w:id="3">
    <w:p>
      <w:pPr>
        <w:pStyle w:val="5"/>
        <w:spacing w:line="360" w:lineRule="auto"/>
        <w:rPr>
          <w:sz w:val="24"/>
          <w:szCs w:val="24"/>
        </w:rPr>
      </w:pPr>
      <w:r>
        <w:rPr>
          <w:rFonts w:hint="eastAsia"/>
          <w:sz w:val="24"/>
          <w:szCs w:val="24"/>
        </w:rPr>
        <w:t>[</w:t>
      </w:r>
      <w:r>
        <w:rPr>
          <w:sz w:val="24"/>
          <w:szCs w:val="24"/>
        </w:rPr>
        <w:endnoteRef/>
      </w:r>
      <w:r>
        <w:rPr>
          <w:rFonts w:hint="eastAsia"/>
          <w:sz w:val="24"/>
          <w:szCs w:val="24"/>
        </w:rPr>
        <w:t>] 刘梦馨. 四川省突发公共卫生事件医疗救治体系存在的问题与对策研究[D].四川大学,2023.</w:t>
      </w:r>
    </w:p>
  </w:endnote>
  <w:endnote w:id="4">
    <w:p>
      <w:pPr>
        <w:pStyle w:val="5"/>
        <w:spacing w:line="360" w:lineRule="auto"/>
        <w:rPr>
          <w:sz w:val="24"/>
          <w:szCs w:val="24"/>
        </w:rPr>
      </w:pPr>
      <w:r>
        <w:rPr>
          <w:rFonts w:hint="eastAsia"/>
          <w:sz w:val="24"/>
          <w:szCs w:val="24"/>
        </w:rPr>
        <w:t>[</w:t>
      </w:r>
      <w:r>
        <w:rPr>
          <w:sz w:val="24"/>
          <w:szCs w:val="24"/>
        </w:rPr>
        <w:endnoteRef/>
      </w:r>
      <w:r>
        <w:rPr>
          <w:rFonts w:hint="eastAsia"/>
          <w:sz w:val="24"/>
          <w:szCs w:val="24"/>
        </w:rPr>
        <w:t>]</w:t>
      </w:r>
      <w:r>
        <w:rPr>
          <w:sz w:val="24"/>
          <w:szCs w:val="24"/>
        </w:rPr>
        <w:t xml:space="preserve"> </w:t>
      </w:r>
      <w:r>
        <w:rPr>
          <w:rFonts w:hint="eastAsia"/>
          <w:sz w:val="24"/>
          <w:szCs w:val="24"/>
        </w:rPr>
        <w:t>刘喜梅.加强公共卫生智慧化管理[N].人民政协报,2023-03-01(009).</w:t>
      </w:r>
    </w:p>
  </w:endnote>
  <w:endnote w:id="5">
    <w:p>
      <w:pPr>
        <w:pStyle w:val="5"/>
        <w:spacing w:line="360" w:lineRule="auto"/>
        <w:rPr>
          <w:sz w:val="24"/>
          <w:szCs w:val="24"/>
        </w:rPr>
      </w:pPr>
      <w:r>
        <w:rPr>
          <w:rFonts w:hint="eastAsia"/>
          <w:sz w:val="24"/>
          <w:szCs w:val="24"/>
        </w:rPr>
        <w:t>[</w:t>
      </w:r>
      <w:r>
        <w:rPr>
          <w:sz w:val="24"/>
          <w:szCs w:val="24"/>
        </w:rPr>
        <w:endnoteRef/>
      </w:r>
      <w:r>
        <w:rPr>
          <w:rFonts w:hint="eastAsia"/>
          <w:sz w:val="24"/>
          <w:szCs w:val="24"/>
        </w:rPr>
        <w:t>]</w:t>
      </w:r>
      <w:r>
        <w:rPr>
          <w:sz w:val="24"/>
          <w:szCs w:val="24"/>
        </w:rPr>
        <w:t xml:space="preserve"> </w:t>
      </w:r>
      <w:r>
        <w:rPr>
          <w:rFonts w:hint="eastAsia"/>
          <w:sz w:val="24"/>
          <w:szCs w:val="24"/>
        </w:rPr>
        <w:t>冯俊剑. 基于数据驱动的区域卫生管理决策支持系统研究[D].华中科技大学,2019.</w:t>
      </w:r>
    </w:p>
  </w:endnote>
  <w:endnote w:id="6">
    <w:p>
      <w:pPr>
        <w:pStyle w:val="5"/>
        <w:spacing w:line="360" w:lineRule="auto"/>
        <w:rPr>
          <w:sz w:val="24"/>
          <w:szCs w:val="24"/>
        </w:rPr>
      </w:pPr>
      <w:r>
        <w:rPr>
          <w:rFonts w:hint="eastAsia"/>
          <w:sz w:val="24"/>
          <w:szCs w:val="24"/>
        </w:rPr>
        <w:t>[</w:t>
      </w:r>
      <w:r>
        <w:rPr>
          <w:sz w:val="24"/>
          <w:szCs w:val="24"/>
        </w:rPr>
        <w:endnoteRef/>
      </w:r>
      <w:r>
        <w:rPr>
          <w:rFonts w:hint="eastAsia"/>
          <w:sz w:val="24"/>
          <w:szCs w:val="24"/>
        </w:rPr>
        <w:t>]</w:t>
      </w:r>
      <w:r>
        <w:rPr>
          <w:sz w:val="24"/>
          <w:szCs w:val="24"/>
        </w:rPr>
        <w:t xml:space="preserve"> </w:t>
      </w:r>
      <w:r>
        <w:rPr>
          <w:rFonts w:hint="eastAsia"/>
          <w:sz w:val="24"/>
          <w:szCs w:val="24"/>
        </w:rPr>
        <w:t>张小勤. 文本类型理论视角下《新冠疫情贷款完工报告》（节选）汉英翻译实践报告[D].河南理工大学,2024.</w:t>
      </w:r>
    </w:p>
  </w:endnote>
  <w:endnote w:id="7">
    <w:p>
      <w:pPr>
        <w:pStyle w:val="5"/>
        <w:snapToGrid/>
        <w:spacing w:line="360" w:lineRule="auto"/>
        <w:rPr>
          <w:rFonts w:hint="default"/>
          <w:sz w:val="24"/>
          <w:szCs w:val="24"/>
        </w:rPr>
      </w:pPr>
      <w:r>
        <w:rPr>
          <w:rStyle w:val="11"/>
          <w:rFonts w:hint="eastAsia"/>
          <w:sz w:val="24"/>
          <w:szCs w:val="24"/>
        </w:rPr>
        <w:t>[</w:t>
      </w:r>
      <w:r>
        <w:rPr>
          <w:rStyle w:val="11"/>
          <w:rFonts w:hint="eastAsia"/>
          <w:sz w:val="24"/>
          <w:szCs w:val="24"/>
        </w:rPr>
        <w:endnoteRef/>
      </w:r>
      <w:r>
        <w:rPr>
          <w:rStyle w:val="11"/>
          <w:rFonts w:hint="eastAsia"/>
          <w:sz w:val="24"/>
          <w:szCs w:val="24"/>
        </w:rPr>
        <w:t>]</w:t>
      </w:r>
      <w:r>
        <w:rPr>
          <w:rFonts w:hint="eastAsia"/>
          <w:sz w:val="24"/>
          <w:szCs w:val="24"/>
        </w:rPr>
        <w:t xml:space="preserve"> </w:t>
      </w:r>
      <w:r>
        <w:rPr>
          <w:rFonts w:hint="eastAsia"/>
          <w:sz w:val="24"/>
          <w:szCs w:val="24"/>
          <w:lang w:val="en-US" w:eastAsia="zh-CN"/>
        </w:rPr>
        <w:t>习近平：《</w:t>
      </w:r>
      <w:r>
        <w:rPr>
          <w:rFonts w:hint="eastAsia" w:ascii="Calibri" w:hAnsi="Calibri" w:eastAsia="宋体" w:cs="宋体"/>
          <w:snapToGrid/>
          <w:color w:val="auto"/>
          <w:sz w:val="24"/>
          <w:szCs w:val="24"/>
          <w:lang w:eastAsia="zh-CN"/>
        </w:rPr>
        <w:t>在中央财经委员会第七次会议上的讲话》，2020年4月10日</w:t>
      </w:r>
      <w:r>
        <w:rPr>
          <w:rFonts w:hint="eastAsia" w:cs="宋体"/>
          <w:snapToGrid/>
          <w:sz w:val="24"/>
          <w:szCs w:val="24"/>
          <w:lang w:val="en-US" w:eastAsia="zh-CN"/>
        </w:rPr>
        <w:t>.</w:t>
      </w:r>
    </w:p>
  </w:endnote>
  <w:endnote w:id="8">
    <w:p>
      <w:pPr>
        <w:pStyle w:val="5"/>
        <w:spacing w:line="360" w:lineRule="auto"/>
        <w:rPr>
          <w:sz w:val="24"/>
          <w:szCs w:val="24"/>
        </w:rPr>
      </w:pPr>
      <w:r>
        <w:rPr>
          <w:rFonts w:hint="eastAsia"/>
          <w:sz w:val="24"/>
          <w:szCs w:val="24"/>
        </w:rPr>
        <w:t>[</w:t>
      </w:r>
      <w:r>
        <w:rPr>
          <w:sz w:val="24"/>
          <w:szCs w:val="24"/>
        </w:rPr>
        <w:endnoteRef/>
      </w:r>
      <w:r>
        <w:rPr>
          <w:rFonts w:hint="eastAsia"/>
          <w:sz w:val="24"/>
          <w:szCs w:val="24"/>
        </w:rPr>
        <w:t>]</w:t>
      </w:r>
      <w:r>
        <w:rPr>
          <w:sz w:val="24"/>
          <w:szCs w:val="24"/>
        </w:rPr>
        <w:t xml:space="preserve"> </w:t>
      </w:r>
      <w:r>
        <w:rPr>
          <w:rFonts w:hint="eastAsia"/>
          <w:sz w:val="24"/>
          <w:szCs w:val="24"/>
        </w:rPr>
        <w:t>广东省人民政府办公厅关于印发广东省深化医药卫生体制改革近期重点工作任务的通知[J].广东省人民政府公报,2022(24):7-13.</w:t>
      </w:r>
    </w:p>
  </w:endnote>
  <w:endnote w:id="9">
    <w:p>
      <w:pPr>
        <w:pStyle w:val="5"/>
        <w:snapToGrid/>
        <w:spacing w:line="360" w:lineRule="auto"/>
        <w:rPr>
          <w:rFonts w:hint="eastAsia"/>
          <w:sz w:val="24"/>
          <w:szCs w:val="24"/>
        </w:rPr>
      </w:pPr>
      <w:r>
        <w:rPr>
          <w:rStyle w:val="11"/>
          <w:rFonts w:hint="eastAsia"/>
          <w:sz w:val="24"/>
          <w:szCs w:val="24"/>
        </w:rPr>
        <w:t>[</w:t>
      </w:r>
      <w:r>
        <w:rPr>
          <w:rStyle w:val="11"/>
          <w:rFonts w:hint="eastAsia"/>
          <w:sz w:val="24"/>
          <w:szCs w:val="24"/>
        </w:rPr>
        <w:endnoteRef/>
      </w:r>
      <w:r>
        <w:rPr>
          <w:rStyle w:val="11"/>
          <w:rFonts w:hint="eastAsia"/>
          <w:sz w:val="24"/>
          <w:szCs w:val="24"/>
        </w:rPr>
        <w:t>]</w:t>
      </w:r>
      <w:r>
        <w:rPr>
          <w:rFonts w:hint="eastAsia"/>
          <w:sz w:val="24"/>
          <w:szCs w:val="24"/>
        </w:rPr>
        <w:t xml:space="preserve"> </w:t>
      </w:r>
      <w:r>
        <w:rPr>
          <w:rFonts w:hint="eastAsia"/>
          <w:sz w:val="24"/>
          <w:szCs w:val="24"/>
          <w:lang w:val="en-US" w:eastAsia="zh-CN"/>
        </w:rPr>
        <w:t>习近平：《</w:t>
      </w:r>
      <w:r>
        <w:rPr>
          <w:rFonts w:hint="eastAsia" w:ascii="Calibri" w:hAnsi="Calibri" w:eastAsia="宋体" w:cs="宋体"/>
          <w:snapToGrid/>
          <w:color w:val="auto"/>
          <w:sz w:val="24"/>
          <w:szCs w:val="24"/>
          <w:lang w:eastAsia="zh-CN"/>
        </w:rPr>
        <w:t>在参加十三届全国人大三次会议湖北代表团审议时的讲话》，2020年5月24日</w:t>
      </w:r>
      <w:r>
        <w:rPr>
          <w:rFonts w:hint="eastAsia" w:ascii="Calibri" w:hAnsi="Calibri" w:eastAsia="宋体" w:cs="宋体"/>
          <w:snapToGrid/>
          <w:color w:val="auto"/>
          <w:sz w:val="24"/>
          <w:szCs w:val="24"/>
          <w:lang w:val="en-US" w:eastAsia="zh-CN"/>
        </w:rPr>
        <w:t xml:space="preserve">. </w:t>
      </w:r>
    </w:p>
  </w:endnote>
  <w:endnote w:id="10">
    <w:p>
      <w:pPr>
        <w:pStyle w:val="5"/>
        <w:snapToGrid w:val="0"/>
      </w:pPr>
      <w:r>
        <w:rPr>
          <w:rStyle w:val="11"/>
          <w:rFonts w:hint="eastAsia"/>
          <w:sz w:val="24"/>
          <w:szCs w:val="24"/>
        </w:rPr>
        <w:t>[</w:t>
      </w:r>
      <w:r>
        <w:rPr>
          <w:rStyle w:val="11"/>
          <w:rFonts w:hint="eastAsia"/>
          <w:sz w:val="24"/>
          <w:szCs w:val="24"/>
        </w:rPr>
        <w:endnoteRef/>
      </w:r>
      <w:r>
        <w:rPr>
          <w:rStyle w:val="11"/>
          <w:rFonts w:hint="eastAsia"/>
          <w:sz w:val="24"/>
          <w:szCs w:val="24"/>
        </w:rPr>
        <w:t>]</w:t>
      </w:r>
      <w:r>
        <w:rPr>
          <w:rFonts w:hint="eastAsia"/>
          <w:sz w:val="24"/>
          <w:szCs w:val="24"/>
        </w:rPr>
        <w:t xml:space="preserve"> </w:t>
      </w:r>
      <w:r>
        <w:rPr>
          <w:rFonts w:hint="eastAsia"/>
          <w:sz w:val="24"/>
          <w:szCs w:val="24"/>
          <w:lang w:val="en-US" w:eastAsia="zh-CN"/>
        </w:rPr>
        <w:t>习近平:《</w:t>
      </w:r>
      <w:r>
        <w:rPr>
          <w:rFonts w:hint="eastAsia" w:ascii="Calibri" w:hAnsi="Calibri" w:eastAsia="宋体" w:cs="宋体"/>
          <w:snapToGrid/>
          <w:color w:val="auto"/>
          <w:sz w:val="24"/>
          <w:szCs w:val="24"/>
          <w:lang w:eastAsia="zh-CN"/>
        </w:rPr>
        <w:t>在北京市朝阳区疾病预防控制中心调研时的讲话</w:t>
      </w:r>
      <w:r>
        <w:rPr>
          <w:rFonts w:hint="eastAsia" w:ascii="Calibri" w:hAnsi="Calibri" w:eastAsia="宋体" w:cs="宋体"/>
          <w:snapToGrid/>
          <w:sz w:val="24"/>
          <w:szCs w:val="24"/>
          <w:lang w:eastAsia="zh-CN"/>
        </w:rPr>
        <w:t>》</w:t>
      </w:r>
      <w:r>
        <w:rPr>
          <w:rFonts w:hint="eastAsia" w:cs="宋体"/>
          <w:snapToGrid/>
          <w:sz w:val="24"/>
          <w:szCs w:val="24"/>
          <w:lang w:val="en-US" w:eastAsia="zh-CN"/>
        </w:rPr>
        <w:t>,</w:t>
      </w:r>
      <w:r>
        <w:rPr>
          <w:rFonts w:hint="eastAsia" w:ascii="Calibri" w:hAnsi="Calibri" w:eastAsia="宋体" w:cs="宋体"/>
          <w:snapToGrid/>
          <w:sz w:val="24"/>
          <w:szCs w:val="24"/>
          <w:lang w:eastAsia="zh-CN"/>
        </w:rPr>
        <w:t>2020年2月10日</w:t>
      </w:r>
      <w:r>
        <w:rPr>
          <w:rFonts w:hint="eastAsia" w:cs="宋体"/>
          <w:snapToGrid/>
          <w:sz w:val="24"/>
          <w:szCs w:val="24"/>
          <w:lang w:val="en-US" w:eastAsia="zh-CN"/>
        </w:rPr>
        <w:t>.</w:t>
      </w:r>
    </w:p>
  </w:endnote>
  <w:endnote w:id="11">
    <w:p>
      <w:pPr>
        <w:pStyle w:val="5"/>
        <w:spacing w:line="360" w:lineRule="auto"/>
        <w:rPr>
          <w:sz w:val="24"/>
          <w:szCs w:val="24"/>
        </w:rPr>
      </w:pPr>
      <w:r>
        <w:rPr>
          <w:rFonts w:hint="eastAsia"/>
          <w:sz w:val="24"/>
          <w:szCs w:val="24"/>
        </w:rPr>
        <w:t>[</w:t>
      </w:r>
      <w:r>
        <w:rPr>
          <w:sz w:val="24"/>
          <w:szCs w:val="24"/>
        </w:rPr>
        <w:endnoteRef/>
      </w:r>
      <w:r>
        <w:rPr>
          <w:rFonts w:hint="eastAsia"/>
          <w:sz w:val="24"/>
          <w:szCs w:val="24"/>
        </w:rPr>
        <w:t>]</w:t>
      </w:r>
      <w:r>
        <w:rPr>
          <w:sz w:val="24"/>
          <w:szCs w:val="24"/>
        </w:rPr>
        <w:t xml:space="preserve"> </w:t>
      </w:r>
      <w:r>
        <w:rPr>
          <w:rFonts w:hint="eastAsia"/>
          <w:sz w:val="24"/>
          <w:szCs w:val="24"/>
        </w:rPr>
        <w:t>河南省突发公共卫生事件应急办法[J].河南省人民政府公报,2021(10):3-11.</w:t>
      </w:r>
    </w:p>
  </w:endnote>
  <w:endnote w:id="12">
    <w:p>
      <w:pPr>
        <w:pStyle w:val="5"/>
        <w:spacing w:line="360" w:lineRule="auto"/>
        <w:rPr>
          <w:sz w:val="24"/>
          <w:szCs w:val="24"/>
        </w:rPr>
      </w:pPr>
      <w:r>
        <w:rPr>
          <w:rFonts w:hint="eastAsia"/>
          <w:sz w:val="24"/>
          <w:szCs w:val="24"/>
        </w:rPr>
        <w:t>[</w:t>
      </w:r>
      <w:r>
        <w:rPr>
          <w:sz w:val="24"/>
          <w:szCs w:val="24"/>
        </w:rPr>
        <w:endnoteRef/>
      </w:r>
      <w:r>
        <w:rPr>
          <w:rFonts w:hint="eastAsia"/>
          <w:sz w:val="24"/>
          <w:szCs w:val="24"/>
        </w:rPr>
        <w:t>]</w:t>
      </w:r>
      <w:r>
        <w:rPr>
          <w:sz w:val="24"/>
          <w:szCs w:val="24"/>
        </w:rPr>
        <w:t xml:space="preserve"> </w:t>
      </w:r>
      <w:r>
        <w:rPr>
          <w:rFonts w:hint="eastAsia"/>
          <w:sz w:val="24"/>
          <w:szCs w:val="24"/>
        </w:rPr>
        <w:t>单莹. 山东省县级疾病预防控制中心资源配置评价及优化策略研究[D].山东大学,2024.</w:t>
      </w:r>
    </w:p>
  </w:endnote>
  <w:endnote w:id="13">
    <w:p>
      <w:pPr>
        <w:pStyle w:val="5"/>
        <w:spacing w:line="360" w:lineRule="auto"/>
        <w:rPr>
          <w:sz w:val="24"/>
          <w:szCs w:val="24"/>
        </w:rPr>
      </w:pPr>
      <w:r>
        <w:rPr>
          <w:rFonts w:hint="eastAsia"/>
          <w:sz w:val="24"/>
          <w:szCs w:val="24"/>
        </w:rPr>
        <w:t>[</w:t>
      </w:r>
      <w:r>
        <w:rPr>
          <w:sz w:val="24"/>
          <w:szCs w:val="24"/>
        </w:rPr>
        <w:endnoteRef/>
      </w:r>
      <w:r>
        <w:rPr>
          <w:rFonts w:hint="eastAsia"/>
          <w:sz w:val="24"/>
          <w:szCs w:val="24"/>
        </w:rPr>
        <w:t>] 程春华，杨久华. 未来中长期全球公共卫生安</w:t>
      </w:r>
      <w:bookmarkEnd w:id="23"/>
      <w:r>
        <w:rPr>
          <w:rFonts w:hint="eastAsia"/>
          <w:sz w:val="24"/>
          <w:szCs w:val="24"/>
        </w:rPr>
        <w:t>全:发展趋势及其国际政治影响.社会科学 2012; (11): 20-30.</w:t>
      </w:r>
    </w:p>
  </w:endnote>
  <w:endnote w:id="14">
    <w:p>
      <w:pPr>
        <w:pStyle w:val="5"/>
        <w:spacing w:line="360" w:lineRule="auto"/>
        <w:rPr>
          <w:sz w:val="24"/>
          <w:szCs w:val="24"/>
        </w:rPr>
      </w:pPr>
      <w:r>
        <w:rPr>
          <w:rFonts w:hint="eastAsia"/>
          <w:sz w:val="24"/>
          <w:szCs w:val="24"/>
        </w:rPr>
        <w:t>[</w:t>
      </w:r>
      <w:r>
        <w:rPr>
          <w:sz w:val="24"/>
          <w:szCs w:val="24"/>
        </w:rPr>
        <w:endnoteRef/>
      </w:r>
      <w:r>
        <w:rPr>
          <w:rFonts w:hint="eastAsia"/>
          <w:sz w:val="24"/>
          <w:szCs w:val="24"/>
        </w:rPr>
        <w:t>]</w:t>
      </w:r>
      <w:r>
        <w:rPr>
          <w:sz w:val="24"/>
          <w:szCs w:val="24"/>
        </w:rPr>
        <w:t xml:space="preserve"> </w:t>
      </w:r>
      <w:r>
        <w:rPr>
          <w:rFonts w:hint="eastAsia"/>
          <w:sz w:val="24"/>
          <w:szCs w:val="24"/>
        </w:rPr>
        <w:t>单思琦.突发公共卫生事件预警法律适用研究[D].大连海事大学,2023.</w:t>
      </w:r>
    </w:p>
  </w:endnote>
  <w:endnote w:id="15">
    <w:p>
      <w:pPr>
        <w:pStyle w:val="5"/>
        <w:spacing w:line="360" w:lineRule="auto"/>
        <w:rPr>
          <w:sz w:val="24"/>
          <w:szCs w:val="24"/>
        </w:rPr>
      </w:pPr>
      <w:r>
        <w:rPr>
          <w:rFonts w:hint="eastAsia"/>
          <w:sz w:val="24"/>
          <w:szCs w:val="24"/>
        </w:rPr>
        <w:t>[</w:t>
      </w:r>
      <w:r>
        <w:rPr>
          <w:sz w:val="24"/>
          <w:szCs w:val="24"/>
        </w:rPr>
        <w:endnoteRef/>
      </w:r>
      <w:r>
        <w:rPr>
          <w:rFonts w:hint="eastAsia"/>
          <w:sz w:val="24"/>
          <w:szCs w:val="24"/>
        </w:rPr>
        <w:t>]</w:t>
      </w:r>
      <w:r>
        <w:rPr>
          <w:sz w:val="24"/>
          <w:szCs w:val="24"/>
        </w:rPr>
        <w:t xml:space="preserve"> </w:t>
      </w:r>
      <w:r>
        <w:rPr>
          <w:rFonts w:hint="eastAsia"/>
          <w:sz w:val="24"/>
          <w:szCs w:val="24"/>
        </w:rPr>
        <w:t>加强国家生物安全风险防控和治理体系建设  提高国家生物安全治理能力[N].人民日报,2021-09-30(001).</w:t>
      </w:r>
    </w:p>
  </w:endnote>
  <w:endnote w:id="16">
    <w:p>
      <w:pPr>
        <w:pStyle w:val="5"/>
        <w:spacing w:line="360" w:lineRule="auto"/>
        <w:rPr>
          <w:sz w:val="24"/>
          <w:szCs w:val="24"/>
        </w:rPr>
      </w:pPr>
      <w:r>
        <w:rPr>
          <w:rFonts w:hint="eastAsia"/>
          <w:sz w:val="24"/>
          <w:szCs w:val="24"/>
        </w:rPr>
        <w:t>[</w:t>
      </w:r>
      <w:r>
        <w:rPr>
          <w:sz w:val="24"/>
          <w:szCs w:val="24"/>
        </w:rPr>
        <w:endnoteRef/>
      </w:r>
      <w:r>
        <w:rPr>
          <w:rFonts w:hint="eastAsia"/>
          <w:sz w:val="24"/>
          <w:szCs w:val="24"/>
        </w:rPr>
        <w:t>]</w:t>
      </w:r>
      <w:r>
        <w:rPr>
          <w:sz w:val="24"/>
          <w:szCs w:val="24"/>
        </w:rPr>
        <w:t xml:space="preserve"> </w:t>
      </w:r>
      <w:r>
        <w:rPr>
          <w:rFonts w:hint="eastAsia"/>
          <w:sz w:val="24"/>
          <w:szCs w:val="24"/>
        </w:rPr>
        <w:t>赵贝斯特.构建强大的公共卫生体系推进应急管理体系和能力现代化——第七届国家治理体系和治理能力建设高峰论坛综述[J].决策与信息,2021,(4):43-48.</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仿宋_GB2312">
    <w:altName w:val="仿宋"/>
    <w:panose1 w:val="02010609030000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ins w:id="0" w:author="胡红濮" w:date="2024-05-01T22:07:42Z">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ins w:id="2" w:author="胡红濮" w:date="2024-05-01T22:07:42Z">
                              <w:r>
                                <w:rPr/>
                                <w:fldChar w:fldCharType="begin"/>
                              </w:r>
                            </w:ins>
                            <w:ins w:id="3" w:author="胡红濮" w:date="2024-05-01T22:07:42Z">
                              <w:r>
                                <w:rPr/>
                                <w:instrText xml:space="preserve"> PAGE  \* MERGEFORMAT </w:instrText>
                              </w:r>
                            </w:ins>
                            <w:ins w:id="4" w:author="胡红濮" w:date="2024-05-01T22:07:42Z">
                              <w:r>
                                <w:rPr/>
                                <w:fldChar w:fldCharType="separate"/>
                              </w:r>
                            </w:ins>
                            <w:ins w:id="5" w:author="胡红濮" w:date="2024-05-01T22:07:42Z">
                              <w:r>
                                <w:rPr/>
                                <w:t>1</w:t>
                              </w:r>
                            </w:ins>
                            <w:ins w:id="6" w:author="胡红濮" w:date="2024-05-01T22:07:42Z">
                              <w:r>
                                <w:rPr/>
                                <w:fldChar w:fldCharType="end"/>
                              </w:r>
                            </w:ins>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7"/>
                      </w:pPr>
                      <w:ins w:id="7" w:author="胡红濮" w:date="2024-05-01T22:07:42Z">
                        <w:r>
                          <w:rPr/>
                          <w:fldChar w:fldCharType="begin"/>
                        </w:r>
                      </w:ins>
                      <w:ins w:id="8" w:author="胡红濮" w:date="2024-05-01T22:07:42Z">
                        <w:r>
                          <w:rPr/>
                          <w:instrText xml:space="preserve"> PAGE  \* MERGEFORMAT </w:instrText>
                        </w:r>
                      </w:ins>
                      <w:ins w:id="9" w:author="胡红濮" w:date="2024-05-01T22:07:42Z">
                        <w:r>
                          <w:rPr/>
                          <w:fldChar w:fldCharType="separate"/>
                        </w:r>
                      </w:ins>
                      <w:ins w:id="10" w:author="胡红濮" w:date="2024-05-01T22:07:42Z">
                        <w:r>
                          <w:rPr/>
                          <w:t>1</w:t>
                        </w:r>
                      </w:ins>
                      <w:ins w:id="11" w:author="胡红濮" w:date="2024-05-01T22:07:42Z">
                        <w:r>
                          <w:rPr/>
                          <w:fldChar w:fldCharType="end"/>
                        </w:r>
                      </w:ins>
                    </w:p>
                  </w:txbxContent>
                </v:textbox>
              </v:shape>
            </w:pict>
          </mc:Fallback>
        </mc:AlternateContent>
      </w:r>
    </w:ins>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EDF6F5"/>
    <w:multiLevelType w:val="singleLevel"/>
    <w:tmpl w:val="21EDF6F5"/>
    <w:lvl w:ilvl="0" w:tentative="0">
      <w:start w:val="2"/>
      <w:numFmt w:val="decimal"/>
      <w:lvlText w:val="%1."/>
      <w:lvlJc w:val="left"/>
      <w:pPr>
        <w:tabs>
          <w:tab w:val="left" w:pos="312"/>
        </w:tabs>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胡红濮">
    <w15:presenceInfo w15:providerId="WPS Office" w15:userId="11429646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endnotePr>
    <w:numFmt w:val="decimal"/>
    <w:endnote w:id="34"/>
    <w:endnote w:id="35"/>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I0OTc5YWJiZDBhNGFhOTU1ODY0OWNiNjdhOTg3NGIifQ=="/>
  </w:docVars>
  <w:rsids>
    <w:rsidRoot w:val="00000000"/>
    <w:rsid w:val="0E63197E"/>
    <w:rsid w:val="13F173B7"/>
    <w:rsid w:val="24422EF4"/>
    <w:rsid w:val="3A27726A"/>
    <w:rsid w:val="422223DC"/>
    <w:rsid w:val="446B2C9E"/>
    <w:rsid w:val="46A566C9"/>
    <w:rsid w:val="488F0D24"/>
    <w:rsid w:val="4FD06D05"/>
    <w:rsid w:val="4FD40D50"/>
    <w:rsid w:val="5B3F758E"/>
    <w:rsid w:val="66D96FC3"/>
    <w:rsid w:val="6D4247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14"/>
    <w:autoRedefine/>
    <w:qFormat/>
    <w:uiPriority w:val="0"/>
    <w:pPr>
      <w:keepNext/>
      <w:keepLines/>
      <w:spacing w:line="360" w:lineRule="auto"/>
      <w:ind w:firstLine="200" w:firstLineChars="200"/>
      <w:outlineLvl w:val="0"/>
    </w:pPr>
    <w:rPr>
      <w:rFonts w:eastAsia="仿宋"/>
      <w:b/>
      <w:bCs/>
      <w:kern w:val="44"/>
      <w:sz w:val="32"/>
      <w:szCs w:val="44"/>
    </w:rPr>
  </w:style>
  <w:style w:type="paragraph" w:styleId="3">
    <w:name w:val="heading 2"/>
    <w:basedOn w:val="1"/>
    <w:next w:val="1"/>
    <w:link w:val="16"/>
    <w:autoRedefine/>
    <w:qFormat/>
    <w:uiPriority w:val="0"/>
    <w:pPr>
      <w:keepNext/>
      <w:keepLines/>
      <w:spacing w:line="360" w:lineRule="auto"/>
      <w:ind w:firstLine="200" w:firstLineChars="200"/>
      <w:outlineLvl w:val="1"/>
    </w:pPr>
    <w:rPr>
      <w:rFonts w:ascii="Calibri Light" w:hAnsi="Calibri Light" w:eastAsia="仿宋" w:cs="宋体"/>
      <w:b/>
      <w:bCs/>
      <w:sz w:val="32"/>
      <w:szCs w:val="32"/>
    </w:rPr>
  </w:style>
  <w:style w:type="character" w:default="1" w:styleId="11">
    <w:name w:val="Default Paragraph Font"/>
    <w:autoRedefine/>
    <w:qFormat/>
    <w:uiPriority w:val="1"/>
  </w:style>
  <w:style w:type="table" w:default="1" w:styleId="10">
    <w:name w:val="Normal Table"/>
    <w:autoRedefine/>
    <w:qFormat/>
    <w:uiPriority w:val="99"/>
    <w:tblPr>
      <w:tblCellMar>
        <w:top w:w="0" w:type="dxa"/>
        <w:left w:w="108" w:type="dxa"/>
        <w:bottom w:w="0" w:type="dxa"/>
        <w:right w:w="108" w:type="dxa"/>
      </w:tblCellMar>
    </w:tblPr>
  </w:style>
  <w:style w:type="paragraph" w:styleId="4">
    <w:name w:val="Body Text"/>
    <w:basedOn w:val="1"/>
    <w:autoRedefine/>
    <w:qFormat/>
    <w:uiPriority w:val="1"/>
    <w:rPr>
      <w:sz w:val="26"/>
      <w:szCs w:val="26"/>
    </w:rPr>
  </w:style>
  <w:style w:type="paragraph" w:styleId="5">
    <w:name w:val="endnote text"/>
    <w:basedOn w:val="1"/>
    <w:link w:val="19"/>
    <w:autoRedefine/>
    <w:qFormat/>
    <w:uiPriority w:val="0"/>
    <w:pPr>
      <w:snapToGrid w:val="0"/>
      <w:jc w:val="left"/>
    </w:pPr>
  </w:style>
  <w:style w:type="paragraph" w:styleId="6">
    <w:name w:val="Balloon Text"/>
    <w:basedOn w:val="1"/>
    <w:link w:val="15"/>
    <w:autoRedefine/>
    <w:qFormat/>
    <w:uiPriority w:val="0"/>
    <w:rPr>
      <w:sz w:val="18"/>
      <w:szCs w:val="18"/>
    </w:rPr>
  </w:style>
  <w:style w:type="paragraph" w:styleId="7">
    <w:name w:val="footer"/>
    <w:basedOn w:val="1"/>
    <w:link w:val="18"/>
    <w:autoRedefine/>
    <w:qFormat/>
    <w:uiPriority w:val="0"/>
    <w:pPr>
      <w:tabs>
        <w:tab w:val="center" w:pos="4153"/>
        <w:tab w:val="right" w:pos="8306"/>
      </w:tabs>
      <w:snapToGrid w:val="0"/>
      <w:jc w:val="left"/>
    </w:pPr>
    <w:rPr>
      <w:sz w:val="18"/>
      <w:szCs w:val="18"/>
    </w:rPr>
  </w:style>
  <w:style w:type="paragraph" w:styleId="8">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footnote text"/>
    <w:basedOn w:val="1"/>
    <w:autoRedefine/>
    <w:qFormat/>
    <w:uiPriority w:val="99"/>
    <w:pPr>
      <w:snapToGrid w:val="0"/>
      <w:jc w:val="left"/>
    </w:pPr>
    <w:rPr>
      <w:sz w:val="18"/>
      <w:szCs w:val="18"/>
    </w:rPr>
  </w:style>
  <w:style w:type="character" w:styleId="12">
    <w:name w:val="endnote reference"/>
    <w:basedOn w:val="11"/>
    <w:autoRedefine/>
    <w:qFormat/>
    <w:uiPriority w:val="0"/>
    <w:rPr>
      <w:vertAlign w:val="superscript"/>
    </w:rPr>
  </w:style>
  <w:style w:type="character" w:styleId="13">
    <w:name w:val="footnote reference"/>
    <w:basedOn w:val="11"/>
    <w:autoRedefine/>
    <w:qFormat/>
    <w:uiPriority w:val="0"/>
    <w:rPr>
      <w:vertAlign w:val="superscript"/>
    </w:rPr>
  </w:style>
  <w:style w:type="character" w:customStyle="1" w:styleId="14">
    <w:name w:val="标题 1 Char"/>
    <w:basedOn w:val="11"/>
    <w:link w:val="2"/>
    <w:autoRedefine/>
    <w:qFormat/>
    <w:uiPriority w:val="0"/>
    <w:rPr>
      <w:rFonts w:eastAsia="仿宋"/>
      <w:b/>
      <w:bCs/>
      <w:kern w:val="44"/>
      <w:sz w:val="32"/>
      <w:szCs w:val="44"/>
    </w:rPr>
  </w:style>
  <w:style w:type="character" w:customStyle="1" w:styleId="15">
    <w:name w:val="批注框文本 Char"/>
    <w:basedOn w:val="11"/>
    <w:link w:val="6"/>
    <w:autoRedefine/>
    <w:qFormat/>
    <w:uiPriority w:val="0"/>
    <w:rPr>
      <w:kern w:val="2"/>
      <w:sz w:val="18"/>
      <w:szCs w:val="18"/>
    </w:rPr>
  </w:style>
  <w:style w:type="character" w:customStyle="1" w:styleId="16">
    <w:name w:val="标题 2 Char"/>
    <w:basedOn w:val="11"/>
    <w:link w:val="3"/>
    <w:autoRedefine/>
    <w:qFormat/>
    <w:uiPriority w:val="0"/>
    <w:rPr>
      <w:rFonts w:ascii="Calibri Light" w:hAnsi="Calibri Light" w:eastAsia="仿宋" w:cs="宋体"/>
      <w:b/>
      <w:bCs/>
      <w:kern w:val="2"/>
      <w:sz w:val="32"/>
      <w:szCs w:val="32"/>
    </w:rPr>
  </w:style>
  <w:style w:type="character" w:customStyle="1" w:styleId="17">
    <w:name w:val="页眉 Char"/>
    <w:basedOn w:val="11"/>
    <w:link w:val="8"/>
    <w:autoRedefine/>
    <w:qFormat/>
    <w:uiPriority w:val="0"/>
    <w:rPr>
      <w:kern w:val="2"/>
      <w:sz w:val="18"/>
      <w:szCs w:val="18"/>
    </w:rPr>
  </w:style>
  <w:style w:type="character" w:customStyle="1" w:styleId="18">
    <w:name w:val="页脚 Char"/>
    <w:basedOn w:val="11"/>
    <w:link w:val="7"/>
    <w:autoRedefine/>
    <w:qFormat/>
    <w:uiPriority w:val="0"/>
    <w:rPr>
      <w:kern w:val="2"/>
      <w:sz w:val="18"/>
      <w:szCs w:val="18"/>
    </w:rPr>
  </w:style>
  <w:style w:type="character" w:customStyle="1" w:styleId="19">
    <w:name w:val="尾注文本 Char"/>
    <w:basedOn w:val="11"/>
    <w:link w:val="5"/>
    <w:autoRedefine/>
    <w:qFormat/>
    <w:uiPriority w:val="0"/>
    <w:rPr>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endnotes" Target="endnotes.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6C55AA3-81C8-405A-BC38-818D8D64CFF1}">
  <ds:schemaRefs/>
</ds:datastoreItem>
</file>

<file path=docProps/app.xml><?xml version="1.0" encoding="utf-8"?>
<Properties xmlns="http://schemas.openxmlformats.org/officeDocument/2006/extended-properties" xmlns:vt="http://schemas.openxmlformats.org/officeDocument/2006/docPropsVTypes">
  <Template>Normal</Template>
  <Company>imicams</Company>
  <Pages>12</Pages>
  <Words>5556</Words>
  <Characters>6473</Characters>
  <Paragraphs>62</Paragraphs>
  <TotalTime>5</TotalTime>
  <ScaleCrop>false</ScaleCrop>
  <LinksUpToDate>false</LinksUpToDate>
  <CharactersWithSpaces>6654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2024-04-29T12:08:00Z</dcterms:created>
  <dc:creator>huhon</dc:creator>
  <cp:lastModifiedBy>胡红濮</cp:lastModifiedBy>
  <dcterms:modified xsi:type="dcterms:W3CDTF">2024-05-02T02:45:11Z</dcterms:modified>
  <cp:revision>152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7944f4e1454d4a448553a21ed72f8fd1_23</vt:lpwstr>
  </property>
</Properties>
</file>